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B58B1" w14:textId="6E676146" w:rsidR="0028777A" w:rsidRPr="000C3E5E" w:rsidRDefault="0028777A" w:rsidP="00C77B31">
      <w:pPr>
        <w:pStyle w:val="Nagwek2"/>
        <w:spacing w:line="276" w:lineRule="auto"/>
        <w:rPr>
          <w:rFonts w:ascii="Verdana" w:hAnsi="Verdana"/>
          <w:sz w:val="20"/>
        </w:rPr>
      </w:pPr>
      <w:r w:rsidRPr="000C3E5E">
        <w:rPr>
          <w:rFonts w:ascii="Verdana" w:hAnsi="Verdana" w:cs="Arial"/>
          <w:sz w:val="20"/>
        </w:rPr>
        <w:t>UMOWA Nr Z</w:t>
      </w:r>
      <w:r>
        <w:rPr>
          <w:rFonts w:ascii="Verdana" w:hAnsi="Verdana" w:cs="Arial"/>
          <w:sz w:val="20"/>
        </w:rPr>
        <w:t>-12</w:t>
      </w:r>
      <w:r w:rsidRPr="000C3E5E">
        <w:rPr>
          <w:rFonts w:ascii="Verdana" w:hAnsi="Verdana" w:cs="Arial"/>
          <w:sz w:val="20"/>
        </w:rPr>
        <w:t>/……../202</w:t>
      </w:r>
      <w:r w:rsidR="00803584">
        <w:rPr>
          <w:rFonts w:ascii="Verdana" w:hAnsi="Verdana" w:cs="Arial"/>
          <w:sz w:val="20"/>
        </w:rPr>
        <w:t>5</w:t>
      </w:r>
    </w:p>
    <w:p w14:paraId="17063839" w14:textId="77777777" w:rsidR="0028777A" w:rsidRPr="000C3E5E" w:rsidRDefault="0028777A" w:rsidP="0028777A">
      <w:pPr>
        <w:pStyle w:val="Nagwek2"/>
        <w:spacing w:line="276" w:lineRule="auto"/>
        <w:jc w:val="both"/>
        <w:rPr>
          <w:rFonts w:ascii="Verdana" w:hAnsi="Verdana" w:cs="Arial"/>
          <w:b w:val="0"/>
          <w:sz w:val="20"/>
        </w:rPr>
      </w:pPr>
    </w:p>
    <w:p w14:paraId="64A7A5D8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Zawarta w dniu  ....................... roku w …………………… pomiędzy: </w:t>
      </w:r>
    </w:p>
    <w:p w14:paraId="0E922B39" w14:textId="77777777" w:rsidR="0028777A" w:rsidRPr="000C3E5E" w:rsidRDefault="0028777A" w:rsidP="0028777A">
      <w:pPr>
        <w:keepNext/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890DA1D" w14:textId="77777777" w:rsidR="0028777A" w:rsidRPr="000C3E5E" w:rsidRDefault="0028777A" w:rsidP="0028777A">
      <w:pPr>
        <w:keepNext/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Skarbem Państwa - Generalnym Dyrektorem Dróg Krajowych i Autostrad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zwanym dalej „ZAMAWIAJĄCYM” reprezentowanym przez:</w:t>
      </w:r>
    </w:p>
    <w:p w14:paraId="080C4B0D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>1. ………………………………………………………………………………………………………………………………..</w:t>
      </w:r>
    </w:p>
    <w:p w14:paraId="5AA7F442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>2. …………………………………………………………………………………………………………………………………</w:t>
      </w:r>
    </w:p>
    <w:p w14:paraId="78526D34" w14:textId="77777777" w:rsidR="0028777A" w:rsidRPr="000C3E5E" w:rsidRDefault="0028777A" w:rsidP="0028777A">
      <w:pPr>
        <w:tabs>
          <w:tab w:val="left" w:pos="9356"/>
        </w:tabs>
        <w:spacing w:line="276" w:lineRule="auto"/>
        <w:ind w:right="-2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Oddział Generalnej Dyrekcji Dróg Krajowych i Autostrad w Zielonej Górze ul. Bohaterów Westerplatte 31, 65-950 Zielona Góra</w:t>
      </w:r>
    </w:p>
    <w:p w14:paraId="0D344CF2" w14:textId="77777777" w:rsidR="0028777A" w:rsidRPr="000C3E5E" w:rsidRDefault="0028777A" w:rsidP="0028777A">
      <w:pPr>
        <w:tabs>
          <w:tab w:val="left" w:pos="9356"/>
        </w:tabs>
        <w:spacing w:line="276" w:lineRule="auto"/>
        <w:ind w:right="-2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REGON 017511575-00090, NIP 929-011-65-88</w:t>
      </w:r>
    </w:p>
    <w:p w14:paraId="2A788681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CCCCB3E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a</w:t>
      </w:r>
    </w:p>
    <w:p w14:paraId="079DF533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.……………………………………………………………………………………………………………………..</w:t>
      </w:r>
    </w:p>
    <w:p w14:paraId="51D459C0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.……………………………………………………………………………………………………………………..</w:t>
      </w:r>
    </w:p>
    <w:p w14:paraId="5A840BBE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6C34E92" w14:textId="77777777" w:rsidR="0028777A" w:rsidRPr="000C3E5E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(NIP:………………………………..., REGON:…………………….…………….) zwanym dalej „WYKONAWCĄ”.</w:t>
      </w:r>
    </w:p>
    <w:p w14:paraId="5DA9E2A5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5968C934" w14:textId="78A78B24" w:rsidR="00B402D6" w:rsidRPr="00B402D6" w:rsidRDefault="0028777A" w:rsidP="00B402D6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Niniejsza umowa została zawarta jako zamówienie publiczne wyłączone spod stosowania ustawy z 11.09.2019 r. Prawo zamówień publicznych (</w:t>
      </w:r>
      <w:r w:rsidR="00B402D6" w:rsidRPr="00B402D6">
        <w:rPr>
          <w:rFonts w:ascii="Verdana" w:hAnsi="Verdana" w:cs="Arial"/>
          <w:color w:val="000000"/>
          <w:sz w:val="20"/>
          <w:szCs w:val="20"/>
        </w:rPr>
        <w:t>Dz. U. z 202</w:t>
      </w:r>
      <w:r w:rsidR="00D93E76">
        <w:rPr>
          <w:rFonts w:ascii="Verdana" w:hAnsi="Verdana" w:cs="Arial"/>
          <w:color w:val="000000"/>
          <w:sz w:val="20"/>
          <w:szCs w:val="20"/>
        </w:rPr>
        <w:t>4</w:t>
      </w:r>
      <w:r w:rsidR="00B402D6" w:rsidRPr="00B402D6">
        <w:rPr>
          <w:rFonts w:ascii="Verdana" w:hAnsi="Verdana" w:cs="Arial"/>
          <w:color w:val="000000"/>
          <w:sz w:val="20"/>
          <w:szCs w:val="20"/>
        </w:rPr>
        <w:t xml:space="preserve"> r. poz. 1</w:t>
      </w:r>
      <w:r w:rsidR="00D93E76">
        <w:rPr>
          <w:rFonts w:ascii="Verdana" w:hAnsi="Verdana" w:cs="Arial"/>
          <w:color w:val="000000"/>
          <w:sz w:val="20"/>
          <w:szCs w:val="20"/>
        </w:rPr>
        <w:t xml:space="preserve">320 </w:t>
      </w:r>
      <w:proofErr w:type="spellStart"/>
      <w:r w:rsidR="00D93E76">
        <w:rPr>
          <w:rFonts w:ascii="Verdana" w:hAnsi="Verdana" w:cs="Arial"/>
          <w:color w:val="000000"/>
          <w:sz w:val="20"/>
          <w:szCs w:val="20"/>
        </w:rPr>
        <w:t>t.j</w:t>
      </w:r>
      <w:proofErr w:type="spellEnd"/>
      <w:r w:rsidR="00D93E76">
        <w:rPr>
          <w:rFonts w:ascii="Verdana" w:hAnsi="Verdana" w:cs="Arial"/>
          <w:color w:val="000000"/>
          <w:sz w:val="20"/>
          <w:szCs w:val="20"/>
        </w:rPr>
        <w:t>.</w:t>
      </w:r>
      <w:r w:rsidR="00B402D6" w:rsidRPr="00B402D6">
        <w:rPr>
          <w:rFonts w:ascii="Verdana" w:hAnsi="Verdana" w:cs="Arial"/>
          <w:color w:val="000000"/>
          <w:sz w:val="20"/>
          <w:szCs w:val="20"/>
        </w:rPr>
        <w:t xml:space="preserve"> ze zm.), na podstawie art. 2 ust. 1 pkt 1 ww. ustawy – zamówienie o wartości nieprzekraczającej 130 000,00 zł.</w:t>
      </w:r>
    </w:p>
    <w:p w14:paraId="23FBB3FF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0A350AE4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 xml:space="preserve"> 1</w:t>
      </w:r>
    </w:p>
    <w:p w14:paraId="2FEF8AB8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Przedmiot i zakres umowy</w:t>
      </w:r>
    </w:p>
    <w:p w14:paraId="13A99009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075EEA" w14:textId="77777777" w:rsidR="0028777A" w:rsidRPr="000C3E5E" w:rsidRDefault="0028777A" w:rsidP="0028777A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Zamawiający zleca, a Wykonawca zobowiązuje się do wykonania zadania pod nazwą:</w:t>
      </w:r>
    </w:p>
    <w:p w14:paraId="14D13950" w14:textId="77777777" w:rsidR="0028777A" w:rsidRPr="000C3E5E" w:rsidRDefault="0028777A" w:rsidP="0028777A">
      <w:pPr>
        <w:spacing w:line="276" w:lineRule="auto"/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73247F2A" w14:textId="209E4C78" w:rsidR="00C97BA5" w:rsidRPr="00E90B58" w:rsidRDefault="001D070D" w:rsidP="00C97BA5">
      <w:pPr>
        <w:spacing w:line="276" w:lineRule="auto"/>
        <w:jc w:val="center"/>
        <w:rPr>
          <w:rFonts w:ascii="Verdana" w:hAnsi="Verdana" w:cs="Arial"/>
          <w:color w:val="000000"/>
          <w:sz w:val="20"/>
          <w:szCs w:val="20"/>
        </w:rPr>
      </w:pPr>
      <w:r w:rsidRPr="001D070D">
        <w:rPr>
          <w:rFonts w:ascii="Verdana" w:hAnsi="Verdana" w:cs="Arial"/>
          <w:b/>
          <w:color w:val="000000"/>
          <w:sz w:val="20"/>
          <w:szCs w:val="20"/>
        </w:rPr>
        <w:t xml:space="preserve">Zdiagnozowanie i usuniecie nieszczelności przyłącza wodociągowego </w:t>
      </w:r>
      <w:r w:rsidR="000C422B">
        <w:rPr>
          <w:rFonts w:ascii="Verdana" w:hAnsi="Verdana" w:cs="Arial"/>
          <w:b/>
          <w:color w:val="000000"/>
          <w:sz w:val="20"/>
          <w:szCs w:val="20"/>
        </w:rPr>
        <w:t xml:space="preserve">doprowadzającego wodę </w:t>
      </w:r>
      <w:r w:rsidR="00021903">
        <w:rPr>
          <w:rFonts w:ascii="Verdana" w:hAnsi="Verdana" w:cs="Arial"/>
          <w:b/>
          <w:color w:val="000000"/>
          <w:sz w:val="20"/>
          <w:szCs w:val="20"/>
        </w:rPr>
        <w:t>do</w:t>
      </w:r>
      <w:r w:rsidRPr="001D070D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0C422B" w:rsidRPr="001D070D">
        <w:rPr>
          <w:rFonts w:ascii="Verdana" w:hAnsi="Verdana" w:cs="Arial"/>
          <w:b/>
          <w:color w:val="000000"/>
          <w:sz w:val="20"/>
          <w:szCs w:val="20"/>
        </w:rPr>
        <w:t>O</w:t>
      </w:r>
      <w:r w:rsidR="000C422B">
        <w:rPr>
          <w:rFonts w:ascii="Verdana" w:hAnsi="Verdana" w:cs="Arial"/>
          <w:b/>
          <w:color w:val="000000"/>
          <w:sz w:val="20"/>
          <w:szCs w:val="20"/>
        </w:rPr>
        <w:t xml:space="preserve">bwodu </w:t>
      </w:r>
      <w:r w:rsidR="000C422B" w:rsidRPr="001D070D">
        <w:rPr>
          <w:rFonts w:ascii="Verdana" w:hAnsi="Verdana" w:cs="Arial"/>
          <w:b/>
          <w:color w:val="000000"/>
          <w:sz w:val="20"/>
          <w:szCs w:val="20"/>
        </w:rPr>
        <w:t>U</w:t>
      </w:r>
      <w:r w:rsidR="000C422B">
        <w:rPr>
          <w:rFonts w:ascii="Verdana" w:hAnsi="Verdana" w:cs="Arial"/>
          <w:b/>
          <w:color w:val="000000"/>
          <w:sz w:val="20"/>
          <w:szCs w:val="20"/>
        </w:rPr>
        <w:t xml:space="preserve">trzymania </w:t>
      </w:r>
      <w:r w:rsidRPr="001D070D">
        <w:rPr>
          <w:rFonts w:ascii="Verdana" w:hAnsi="Verdana" w:cs="Arial"/>
          <w:b/>
          <w:color w:val="000000"/>
          <w:sz w:val="20"/>
          <w:szCs w:val="20"/>
        </w:rPr>
        <w:t>D</w:t>
      </w:r>
      <w:r w:rsidR="000C422B">
        <w:rPr>
          <w:rFonts w:ascii="Verdana" w:hAnsi="Verdana" w:cs="Arial"/>
          <w:b/>
          <w:color w:val="000000"/>
          <w:sz w:val="20"/>
          <w:szCs w:val="20"/>
        </w:rPr>
        <w:t>rogi</w:t>
      </w:r>
      <w:r w:rsidRPr="001D070D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0C422B">
        <w:rPr>
          <w:rFonts w:ascii="Verdana" w:hAnsi="Verdana" w:cs="Arial"/>
          <w:b/>
          <w:color w:val="000000"/>
          <w:sz w:val="20"/>
          <w:szCs w:val="20"/>
        </w:rPr>
        <w:t>(OUD)</w:t>
      </w:r>
      <w:r w:rsidR="00BC5A80">
        <w:rPr>
          <w:rFonts w:ascii="Verdana" w:hAnsi="Verdana" w:cs="Arial"/>
          <w:b/>
          <w:color w:val="000000"/>
          <w:sz w:val="20"/>
          <w:szCs w:val="20"/>
        </w:rPr>
        <w:br/>
      </w:r>
      <w:r w:rsidRPr="001D070D">
        <w:rPr>
          <w:rFonts w:ascii="Verdana" w:hAnsi="Verdana" w:cs="Arial"/>
          <w:b/>
          <w:color w:val="000000"/>
          <w:sz w:val="20"/>
          <w:szCs w:val="20"/>
        </w:rPr>
        <w:t>w Sulechowie</w:t>
      </w:r>
      <w:r w:rsidR="00BC5A80" w:rsidRPr="00BC5A80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bookmarkStart w:id="0" w:name="_Hlk203121392"/>
      <w:r w:rsidR="00BC5A80">
        <w:rPr>
          <w:rFonts w:ascii="Verdana" w:hAnsi="Verdana" w:cs="Arial"/>
          <w:b/>
          <w:color w:val="000000"/>
          <w:sz w:val="20"/>
          <w:szCs w:val="20"/>
        </w:rPr>
        <w:t>Nowy Świat 20</w:t>
      </w:r>
      <w:r w:rsidR="0028777A">
        <w:rPr>
          <w:rFonts w:ascii="Verdana" w:hAnsi="Verdana" w:cs="Arial"/>
          <w:b/>
          <w:color w:val="000000"/>
          <w:sz w:val="20"/>
          <w:szCs w:val="20"/>
        </w:rPr>
        <w:t xml:space="preserve">, 66-100 Sulechów </w:t>
      </w:r>
      <w:bookmarkEnd w:id="0"/>
      <w:r w:rsidR="00C97BA5" w:rsidRPr="00E90B58">
        <w:rPr>
          <w:rFonts w:ascii="Verdana" w:hAnsi="Verdana" w:cs="Arial"/>
          <w:color w:val="000000"/>
          <w:sz w:val="20"/>
          <w:szCs w:val="20"/>
        </w:rPr>
        <w:t xml:space="preserve">w podziale na 2 etapy: </w:t>
      </w:r>
    </w:p>
    <w:p w14:paraId="198408F4" w14:textId="77777777" w:rsidR="00C97BA5" w:rsidRPr="00E90B58" w:rsidRDefault="00C97BA5" w:rsidP="0028777A">
      <w:pPr>
        <w:spacing w:line="276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484922CF" w14:textId="77777777" w:rsidR="00C97BA5" w:rsidRPr="00E90B58" w:rsidRDefault="00C97BA5" w:rsidP="00E90B58">
      <w:pPr>
        <w:spacing w:line="276" w:lineRule="auto"/>
        <w:rPr>
          <w:rFonts w:ascii="Verdana" w:hAnsi="Verdana" w:cs="Arial"/>
          <w:color w:val="000000"/>
          <w:sz w:val="20"/>
          <w:szCs w:val="20"/>
        </w:rPr>
      </w:pPr>
    </w:p>
    <w:p w14:paraId="73F44D19" w14:textId="69EB58F7" w:rsidR="00C97BA5" w:rsidRPr="00E90B58" w:rsidRDefault="00C97BA5" w:rsidP="00E90B58">
      <w:pPr>
        <w:pStyle w:val="Akapitzlist"/>
        <w:numPr>
          <w:ilvl w:val="0"/>
          <w:numId w:val="23"/>
        </w:numPr>
        <w:spacing w:line="276" w:lineRule="auto"/>
        <w:rPr>
          <w:rFonts w:ascii="Verdana" w:hAnsi="Verdana" w:cs="Arial"/>
          <w:color w:val="000000"/>
          <w:sz w:val="20"/>
          <w:szCs w:val="20"/>
        </w:rPr>
      </w:pPr>
      <w:r w:rsidRPr="00E90B58">
        <w:rPr>
          <w:rFonts w:ascii="Verdana" w:hAnsi="Verdana" w:cs="Arial"/>
          <w:color w:val="000000"/>
          <w:sz w:val="20"/>
          <w:szCs w:val="20"/>
        </w:rPr>
        <w:t xml:space="preserve">Etap 1 obejmujący zlokalizowanie nieszczelności przyłącza wodociągowego </w:t>
      </w:r>
    </w:p>
    <w:p w14:paraId="4EBCFD5B" w14:textId="328ED6D9" w:rsidR="00C97BA5" w:rsidRPr="00E90B58" w:rsidRDefault="00C97BA5" w:rsidP="00E90B58">
      <w:pPr>
        <w:pStyle w:val="Akapitzlist"/>
        <w:numPr>
          <w:ilvl w:val="0"/>
          <w:numId w:val="23"/>
        </w:numPr>
        <w:spacing w:line="276" w:lineRule="auto"/>
        <w:rPr>
          <w:rFonts w:ascii="Verdana" w:hAnsi="Verdana" w:cs="Arial"/>
          <w:color w:val="000000"/>
          <w:sz w:val="20"/>
          <w:szCs w:val="20"/>
        </w:rPr>
      </w:pPr>
      <w:r w:rsidRPr="00E90B58">
        <w:rPr>
          <w:rFonts w:ascii="Verdana" w:hAnsi="Verdana" w:cs="Arial"/>
          <w:color w:val="000000"/>
          <w:sz w:val="20"/>
          <w:szCs w:val="20"/>
        </w:rPr>
        <w:t xml:space="preserve">Etap 2 obejmujący usunięcie nieszczelności przyłącza wodociągowego </w:t>
      </w:r>
    </w:p>
    <w:p w14:paraId="72DC3914" w14:textId="77777777" w:rsidR="00F12FBC" w:rsidRDefault="00F12FBC" w:rsidP="00E90B58">
      <w:pPr>
        <w:spacing w:line="276" w:lineRule="auto"/>
        <w:rPr>
          <w:rFonts w:ascii="Verdana" w:hAnsi="Verdana" w:cs="Arial"/>
          <w:b/>
          <w:color w:val="000000"/>
          <w:sz w:val="20"/>
          <w:szCs w:val="20"/>
        </w:rPr>
      </w:pPr>
    </w:p>
    <w:p w14:paraId="19F449F4" w14:textId="77777777" w:rsidR="0028777A" w:rsidRPr="000C3E5E" w:rsidRDefault="0028777A" w:rsidP="0028777A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Przedmiot umowy zostanie wykonany w zakresie i </w:t>
      </w:r>
      <w:r w:rsidR="00294B52">
        <w:rPr>
          <w:rFonts w:ascii="Verdana" w:hAnsi="Verdana" w:cs="Arial"/>
          <w:color w:val="000000"/>
          <w:sz w:val="20"/>
          <w:szCs w:val="20"/>
        </w:rPr>
        <w:t xml:space="preserve">w </w:t>
      </w:r>
      <w:r w:rsidRPr="000C3E5E">
        <w:rPr>
          <w:rFonts w:ascii="Verdana" w:hAnsi="Verdana" w:cs="Arial"/>
          <w:color w:val="000000"/>
          <w:sz w:val="20"/>
          <w:szCs w:val="20"/>
        </w:rPr>
        <w:t>sposób zgodny</w:t>
      </w:r>
      <w:r w:rsidR="00294B5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z  Opisem Przedmiotu Zamówienia stanowiącym załącznik do niniejszej Umowy.</w:t>
      </w:r>
    </w:p>
    <w:p w14:paraId="4BC5CAFD" w14:textId="77777777" w:rsidR="0028777A" w:rsidRPr="000C3E5E" w:rsidRDefault="0028777A" w:rsidP="0028777A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Integralną częścią umowy mającej za przedmiot świadczenia opisane w ust. 1 są następujące dokumenty:</w:t>
      </w:r>
    </w:p>
    <w:p w14:paraId="7E093255" w14:textId="77777777" w:rsidR="0028777A" w:rsidRPr="000C3E5E" w:rsidRDefault="0028777A" w:rsidP="0028777A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Niniejsza umowa </w:t>
      </w:r>
    </w:p>
    <w:p w14:paraId="41DCF2B2" w14:textId="77777777" w:rsidR="0028777A" w:rsidRPr="000C3E5E" w:rsidRDefault="0028777A" w:rsidP="0028777A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Opis Przedmiotu Zamówienia,</w:t>
      </w:r>
    </w:p>
    <w:p w14:paraId="54576E67" w14:textId="7649742B" w:rsidR="0028777A" w:rsidRPr="000C3E5E" w:rsidRDefault="0028777A" w:rsidP="0028777A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Oferta Wykonawcy</w:t>
      </w:r>
      <w:del w:id="1" w:author="Kopel-Grzelak Aleksandra" w:date="2025-09-17T13:19:00Z" w16du:dateUtc="2025-09-17T11:19:00Z">
        <w:r w:rsidRPr="000C3E5E" w:rsidDel="00964C8C">
          <w:rPr>
            <w:rFonts w:ascii="Verdana" w:hAnsi="Verdana" w:cs="Arial"/>
            <w:color w:val="000000"/>
            <w:sz w:val="20"/>
            <w:szCs w:val="20"/>
          </w:rPr>
          <w:delText xml:space="preserve"> </w:delText>
        </w:r>
      </w:del>
      <w:ins w:id="2" w:author="Kopel-Grzelak Aleksandra" w:date="2025-09-17T13:19:00Z" w16du:dateUtc="2025-09-17T11:19:00Z">
        <w:r w:rsidR="00964C8C">
          <w:rPr>
            <w:rFonts w:ascii="Verdana" w:hAnsi="Verdana" w:cs="Arial"/>
            <w:color w:val="000000"/>
            <w:sz w:val="20"/>
            <w:szCs w:val="20"/>
          </w:rPr>
          <w:t>.</w:t>
        </w:r>
      </w:ins>
      <w:r w:rsidRPr="000C3E5E">
        <w:rPr>
          <w:rFonts w:ascii="Verdana" w:hAnsi="Verdana" w:cs="Arial"/>
          <w:color w:val="000000"/>
          <w:sz w:val="20"/>
          <w:szCs w:val="20"/>
        </w:rPr>
        <w:t>,</w:t>
      </w:r>
    </w:p>
    <w:p w14:paraId="39335A28" w14:textId="77777777" w:rsidR="0028777A" w:rsidRPr="000C3E5E" w:rsidRDefault="0028777A" w:rsidP="0028777A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W przypadku wystąpienia niejasności lub różnic w zakresie interpretacji poszczególnych zapisów dokumenty tworzące U</w:t>
      </w:r>
      <w:r w:rsidR="00DB4AF7">
        <w:rPr>
          <w:rFonts w:ascii="Verdana" w:hAnsi="Verdana"/>
          <w:sz w:val="20"/>
          <w:szCs w:val="20"/>
        </w:rPr>
        <w:t xml:space="preserve">mowę mają pierwszeństwo zgodnie z </w:t>
      </w:r>
      <w:r w:rsidRPr="000C3E5E">
        <w:rPr>
          <w:rFonts w:ascii="Verdana" w:hAnsi="Verdana"/>
          <w:sz w:val="20"/>
          <w:szCs w:val="20"/>
        </w:rPr>
        <w:t>kolejnością określoną w ust. 3.</w:t>
      </w:r>
    </w:p>
    <w:p w14:paraId="02168A39" w14:textId="0D82B5FD" w:rsidR="0028777A" w:rsidRPr="000C3E5E" w:rsidRDefault="0028777A" w:rsidP="0028777A">
      <w:pPr>
        <w:widowControl w:val="0"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 xml:space="preserve">Zanieczyszczenia, materiały rozbiórkowe i odpady powstałe w związku z realizacją niniejszego zamówienia z wyjątkiem wskazanych w OPZ, stanowią własność Wykonawcy i należy je wywieźć poza teren budowy z uwzględnieniem przepisów ustawy o odpadach </w:t>
      </w:r>
      <w:r w:rsidRPr="000C3E5E">
        <w:rPr>
          <w:rFonts w:ascii="Verdana" w:hAnsi="Verdana"/>
          <w:sz w:val="20"/>
          <w:szCs w:val="20"/>
        </w:rPr>
        <w:lastRenderedPageBreak/>
        <w:t>z dnia 14 grudnia 2012 r. (Dz. U. z 202</w:t>
      </w:r>
      <w:r w:rsidR="00E00B0D">
        <w:rPr>
          <w:rFonts w:ascii="Verdana" w:hAnsi="Verdana"/>
          <w:sz w:val="20"/>
          <w:szCs w:val="20"/>
        </w:rPr>
        <w:t>3</w:t>
      </w:r>
      <w:r w:rsidR="00D93E76">
        <w:rPr>
          <w:rFonts w:ascii="Verdana" w:hAnsi="Verdana"/>
          <w:sz w:val="20"/>
          <w:szCs w:val="20"/>
        </w:rPr>
        <w:t xml:space="preserve"> </w:t>
      </w:r>
      <w:r w:rsidRPr="000C3E5E">
        <w:rPr>
          <w:rFonts w:ascii="Verdana" w:hAnsi="Verdana"/>
          <w:sz w:val="20"/>
          <w:szCs w:val="20"/>
        </w:rPr>
        <w:t xml:space="preserve">r., poz. </w:t>
      </w:r>
      <w:r w:rsidR="00E00B0D">
        <w:rPr>
          <w:rFonts w:ascii="Verdana" w:hAnsi="Verdana"/>
          <w:sz w:val="20"/>
          <w:szCs w:val="20"/>
        </w:rPr>
        <w:t>1587 ze zm.</w:t>
      </w:r>
      <w:r w:rsidRPr="000C3E5E">
        <w:rPr>
          <w:rFonts w:ascii="Verdana" w:hAnsi="Verdana"/>
          <w:sz w:val="20"/>
          <w:szCs w:val="20"/>
        </w:rPr>
        <w:t>). Wykonawca jest zobowiązany do postępowania z</w:t>
      </w:r>
      <w:r w:rsidR="00E3103D">
        <w:rPr>
          <w:rFonts w:ascii="Verdana" w:hAnsi="Verdana"/>
          <w:sz w:val="20"/>
          <w:szCs w:val="20"/>
        </w:rPr>
        <w:t xml:space="preserve"> </w:t>
      </w:r>
      <w:r w:rsidRPr="000C3E5E">
        <w:rPr>
          <w:rFonts w:ascii="Verdana" w:hAnsi="Verdana"/>
          <w:sz w:val="20"/>
          <w:szCs w:val="20"/>
        </w:rPr>
        <w:t>odpadami w sposób zgodny z zasadami gospodarowania odpadami, podejmowania wszel</w:t>
      </w:r>
      <w:r w:rsidR="00DB4AF7">
        <w:rPr>
          <w:rFonts w:ascii="Verdana" w:hAnsi="Verdana"/>
          <w:sz w:val="20"/>
          <w:szCs w:val="20"/>
        </w:rPr>
        <w:t>kich działań i wywiązywania się</w:t>
      </w:r>
      <w:r w:rsidRPr="000C3E5E">
        <w:rPr>
          <w:rFonts w:ascii="Verdana" w:hAnsi="Verdana"/>
          <w:sz w:val="20"/>
          <w:szCs w:val="20"/>
        </w:rPr>
        <w:t xml:space="preserve"> z obowiązków wynikających z ustawy o odpadach. </w:t>
      </w:r>
    </w:p>
    <w:p w14:paraId="35C17071" w14:textId="77777777" w:rsidR="0028777A" w:rsidRPr="000C3E5E" w:rsidRDefault="0028777A" w:rsidP="0028777A">
      <w:pPr>
        <w:pStyle w:val="Akapitzlist"/>
        <w:numPr>
          <w:ilvl w:val="0"/>
          <w:numId w:val="16"/>
        </w:numPr>
        <w:suppressAutoHyphens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Przedmiot umowy wykonany zostanie w całości z materiałów dostarczonych przez Wykonawcę i za pomocą sprzętu Wykonawcy.</w:t>
      </w:r>
    </w:p>
    <w:p w14:paraId="590380AF" w14:textId="14C5F09F" w:rsidR="0028777A" w:rsidRPr="000C3E5E" w:rsidRDefault="0028777A" w:rsidP="0028777A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pacing w:line="276" w:lineRule="auto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0C3E5E">
        <w:rPr>
          <w:rFonts w:ascii="Verdana" w:hAnsi="Verdana" w:cs="Verdana"/>
          <w:sz w:val="20"/>
          <w:szCs w:val="20"/>
        </w:rPr>
        <w:t xml:space="preserve">Materiały, o których mowa w ust. 1, powinny odpowiadać co do jakości wymaganiom określonym ustawą z dnia 16 kwietnia 2004 r. o wyrobach budowlanych (Dz. U. </w:t>
      </w:r>
      <w:r w:rsidR="00D93E76">
        <w:rPr>
          <w:rFonts w:ascii="Verdana" w:hAnsi="Verdana" w:cs="Verdana"/>
          <w:sz w:val="20"/>
          <w:szCs w:val="20"/>
        </w:rPr>
        <w:br/>
        <w:t xml:space="preserve">z </w:t>
      </w:r>
      <w:r w:rsidRPr="000C3E5E">
        <w:rPr>
          <w:rFonts w:ascii="Verdana" w:hAnsi="Verdana" w:cs="Verdana"/>
          <w:sz w:val="20"/>
          <w:szCs w:val="20"/>
        </w:rPr>
        <w:t>202</w:t>
      </w:r>
      <w:r w:rsidR="00E00B0D">
        <w:rPr>
          <w:rFonts w:ascii="Verdana" w:hAnsi="Verdana" w:cs="Verdana"/>
          <w:sz w:val="20"/>
          <w:szCs w:val="20"/>
        </w:rPr>
        <w:t>1</w:t>
      </w:r>
      <w:r w:rsidR="00D93E76">
        <w:rPr>
          <w:rFonts w:ascii="Verdana" w:hAnsi="Verdana" w:cs="Verdana"/>
          <w:sz w:val="20"/>
          <w:szCs w:val="20"/>
        </w:rPr>
        <w:t xml:space="preserve"> r.</w:t>
      </w:r>
      <w:r w:rsidRPr="000C3E5E">
        <w:rPr>
          <w:rFonts w:ascii="Verdana" w:hAnsi="Verdana" w:cs="Verdana"/>
          <w:sz w:val="20"/>
          <w:szCs w:val="20"/>
        </w:rPr>
        <w:t xml:space="preserve">, poz. </w:t>
      </w:r>
      <w:r w:rsidR="00E00B0D">
        <w:rPr>
          <w:rFonts w:ascii="Verdana" w:hAnsi="Verdana" w:cs="Verdana"/>
          <w:sz w:val="20"/>
          <w:szCs w:val="20"/>
        </w:rPr>
        <w:t>1213 ze zm.</w:t>
      </w:r>
      <w:r w:rsidRPr="000C3E5E">
        <w:rPr>
          <w:rFonts w:ascii="Verdana" w:hAnsi="Verdana" w:cs="Verdana"/>
          <w:sz w:val="20"/>
          <w:szCs w:val="20"/>
        </w:rPr>
        <w:t>)</w:t>
      </w:r>
    </w:p>
    <w:p w14:paraId="6542531F" w14:textId="1A09EE59" w:rsidR="00C97BA5" w:rsidRPr="00E90B58" w:rsidRDefault="0028777A" w:rsidP="00E90B58">
      <w:pPr>
        <w:pStyle w:val="Akapitzlist"/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0C3E5E">
        <w:rPr>
          <w:rFonts w:ascii="Verdana" w:hAnsi="Verdana" w:cs="Verdana"/>
          <w:sz w:val="20"/>
          <w:szCs w:val="20"/>
        </w:rPr>
        <w:t xml:space="preserve">Wykonawca zobowiązany jest uzyskać zatwierdzenie Zamawiającego na wszystkie materiały, które zamierza wbudować. </w:t>
      </w:r>
    </w:p>
    <w:p w14:paraId="3FF848D1" w14:textId="77777777" w:rsidR="0028777A" w:rsidRPr="000C3E5E" w:rsidRDefault="0028777A" w:rsidP="0028777A">
      <w:pPr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</w:p>
    <w:p w14:paraId="330E4993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 xml:space="preserve"> 2</w:t>
      </w:r>
    </w:p>
    <w:p w14:paraId="46296977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Termin realizacji przedmiotu umowy</w:t>
      </w:r>
    </w:p>
    <w:p w14:paraId="3DBFC4A2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5CD0E05D" w14:textId="2CE0334E" w:rsidR="00074EE9" w:rsidRDefault="0028777A" w:rsidP="00074EE9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sz w:val="20"/>
          <w:szCs w:val="20"/>
        </w:rPr>
        <w:t xml:space="preserve">Termin realizacji ustala się na </w:t>
      </w:r>
      <w:r w:rsidR="00673C5E">
        <w:rPr>
          <w:rFonts w:ascii="Verdana" w:hAnsi="Verdana" w:cs="Arial"/>
          <w:sz w:val="20"/>
          <w:szCs w:val="20"/>
        </w:rPr>
        <w:t>30</w:t>
      </w:r>
      <w:r w:rsidRPr="000C3E5E">
        <w:rPr>
          <w:rFonts w:ascii="Verdana" w:hAnsi="Verdana" w:cs="Arial"/>
          <w:sz w:val="20"/>
          <w:szCs w:val="20"/>
        </w:rPr>
        <w:t xml:space="preserve"> dni od podpisania Umowy.</w:t>
      </w:r>
    </w:p>
    <w:p w14:paraId="54624FD0" w14:textId="2CBC45DB" w:rsidR="00074EE9" w:rsidRPr="00074EE9" w:rsidRDefault="00074EE9" w:rsidP="00074EE9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przekazania terenu wynosi 5 dni od daty popisania Umowy. </w:t>
      </w:r>
    </w:p>
    <w:p w14:paraId="47C82388" w14:textId="77777777" w:rsidR="0028777A" w:rsidRPr="000C3E5E" w:rsidRDefault="0028777A" w:rsidP="0028777A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sz w:val="20"/>
          <w:szCs w:val="20"/>
        </w:rPr>
        <w:t>Jako termin wykonania przedmiotu zamówienia na potrzeby niniejszej umowy rozumie się datę podpisania protokołu odbioru końcowego bez uwag, zgodnie z procedurą określoną w §</w:t>
      </w:r>
      <w:r w:rsidR="00353720">
        <w:rPr>
          <w:rFonts w:ascii="Verdana" w:hAnsi="Verdana" w:cs="Arial"/>
          <w:sz w:val="20"/>
          <w:szCs w:val="20"/>
        </w:rPr>
        <w:t xml:space="preserve"> </w:t>
      </w:r>
      <w:r w:rsidRPr="000C3E5E">
        <w:rPr>
          <w:rFonts w:ascii="Verdana" w:hAnsi="Verdana" w:cs="Arial"/>
          <w:sz w:val="20"/>
          <w:szCs w:val="20"/>
        </w:rPr>
        <w:t>5 niniejszej umowy.</w:t>
      </w:r>
    </w:p>
    <w:p w14:paraId="6407E62E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Verdana"/>
          <w:b/>
          <w:color w:val="000000"/>
          <w:sz w:val="20"/>
          <w:szCs w:val="20"/>
        </w:rPr>
      </w:pPr>
    </w:p>
    <w:p w14:paraId="1E166CD9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 xml:space="preserve"> 3</w:t>
      </w:r>
    </w:p>
    <w:p w14:paraId="5D5A7727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Obowiązki stron</w:t>
      </w:r>
    </w:p>
    <w:p w14:paraId="729A0774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A1CE9C0" w14:textId="77777777" w:rsidR="0028777A" w:rsidRPr="000C3E5E" w:rsidRDefault="0028777A" w:rsidP="0028777A">
      <w:pPr>
        <w:numPr>
          <w:ilvl w:val="1"/>
          <w:numId w:val="15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Do obowiązków Zamawiającego należy:</w:t>
      </w:r>
    </w:p>
    <w:p w14:paraId="22E26098" w14:textId="2FD464CE" w:rsidR="00673C5E" w:rsidRPr="00673C5E" w:rsidRDefault="0028777A" w:rsidP="0028777A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Protokolarne przekazanie terenu na czas robót</w:t>
      </w:r>
      <w:r w:rsidR="003B67D0">
        <w:rPr>
          <w:rFonts w:ascii="Verdana" w:hAnsi="Verdana" w:cs="Arial"/>
          <w:color w:val="000000"/>
          <w:sz w:val="20"/>
          <w:szCs w:val="20"/>
        </w:rPr>
        <w:t>.</w:t>
      </w:r>
    </w:p>
    <w:p w14:paraId="022BF90C" w14:textId="2705C183" w:rsidR="00673C5E" w:rsidRPr="00673C5E" w:rsidRDefault="00673C5E" w:rsidP="00673C5E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Zapewnienie prawa do prowadzenia robót na działkach nie będących w trwałym zarządzie GDDKiA. </w:t>
      </w:r>
    </w:p>
    <w:p w14:paraId="624020EC" w14:textId="06FA95E1" w:rsidR="0028777A" w:rsidRPr="000C3E5E" w:rsidRDefault="00673C5E" w:rsidP="0028777A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Akceptacja metody badania szczelności przyłącza wodociągowego przed przystąpieniem do prac</w:t>
      </w:r>
      <w:r w:rsidR="0028777A" w:rsidRPr="000C3E5E">
        <w:rPr>
          <w:rFonts w:ascii="Verdana" w:hAnsi="Verdana" w:cs="Arial"/>
          <w:color w:val="000000"/>
          <w:sz w:val="20"/>
          <w:szCs w:val="20"/>
        </w:rPr>
        <w:t xml:space="preserve"> </w:t>
      </w:r>
    </w:p>
    <w:p w14:paraId="513BE416" w14:textId="77777777" w:rsidR="0028777A" w:rsidRPr="003B67D0" w:rsidRDefault="0028777A" w:rsidP="0028777A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0C3E5E">
        <w:rPr>
          <w:rFonts w:ascii="Verdana" w:hAnsi="Verdana" w:cs="Arial"/>
          <w:sz w:val="20"/>
          <w:szCs w:val="20"/>
        </w:rPr>
        <w:t>Zatwierdzenie zgłoszonych przez Wykonawcę materiałów do wbudowania.</w:t>
      </w:r>
    </w:p>
    <w:p w14:paraId="489981B0" w14:textId="2E09DF43" w:rsidR="003B67D0" w:rsidRPr="003B67D0" w:rsidRDefault="003B67D0" w:rsidP="003B67D0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3B67D0">
        <w:rPr>
          <w:rFonts w:ascii="Verdana" w:hAnsi="Verdana" w:cs="Arial"/>
          <w:sz w:val="20"/>
          <w:szCs w:val="20"/>
        </w:rPr>
        <w:t>Odbiór robót zanikających i ulegających zakryciu</w:t>
      </w:r>
      <w:r w:rsidR="00673C5E">
        <w:rPr>
          <w:rFonts w:ascii="Verdana" w:hAnsi="Verdana" w:cs="Arial"/>
          <w:sz w:val="20"/>
          <w:szCs w:val="20"/>
        </w:rPr>
        <w:t xml:space="preserve"> (Zamawiający zastrzega sobie prawo obligatoryjnej obecności w miejscu zdiagnozowanej nieszczelności oraz udział w każdej próbie szczelności przyłącza)</w:t>
      </w:r>
      <w:r>
        <w:rPr>
          <w:rFonts w:ascii="Verdana" w:hAnsi="Verdana" w:cs="Arial"/>
          <w:sz w:val="20"/>
          <w:szCs w:val="20"/>
        </w:rPr>
        <w:t>.</w:t>
      </w:r>
      <w:r w:rsidRPr="003B67D0">
        <w:rPr>
          <w:rFonts w:ascii="Verdana" w:hAnsi="Verdana" w:cs="Arial"/>
          <w:sz w:val="20"/>
          <w:szCs w:val="20"/>
        </w:rPr>
        <w:t xml:space="preserve"> </w:t>
      </w:r>
    </w:p>
    <w:p w14:paraId="01A9FE7B" w14:textId="6A48475D" w:rsidR="0028777A" w:rsidRPr="00673C5E" w:rsidRDefault="0028777A" w:rsidP="0028777A">
      <w:pPr>
        <w:numPr>
          <w:ilvl w:val="0"/>
          <w:numId w:val="10"/>
        </w:numPr>
        <w:tabs>
          <w:tab w:val="left" w:pos="851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3B67D0">
        <w:rPr>
          <w:rFonts w:ascii="Verdana" w:hAnsi="Verdana" w:cs="Arial"/>
          <w:sz w:val="20"/>
          <w:szCs w:val="20"/>
        </w:rPr>
        <w:t>Dokonanie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odbioru końcowego, zgodnie z postanowieniami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="00353720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5 umowy.</w:t>
      </w:r>
    </w:p>
    <w:p w14:paraId="71946A08" w14:textId="77777777" w:rsidR="0028777A" w:rsidRPr="000C3E5E" w:rsidRDefault="0028777A" w:rsidP="0028777A">
      <w:pPr>
        <w:numPr>
          <w:ilvl w:val="1"/>
          <w:numId w:val="15"/>
        </w:numPr>
        <w:tabs>
          <w:tab w:val="clear" w:pos="708"/>
          <w:tab w:val="left" w:pos="284"/>
          <w:tab w:val="left" w:pos="709"/>
        </w:tabs>
        <w:spacing w:line="276" w:lineRule="auto"/>
        <w:ind w:hanging="1440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Obowiązkiem Wykonawcy jest:</w:t>
      </w:r>
    </w:p>
    <w:p w14:paraId="65B49B55" w14:textId="73E86092" w:rsidR="0028777A" w:rsidRPr="00673C5E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Przejęcie terenu robót w </w:t>
      </w:r>
      <w:r w:rsidRPr="000C3E5E">
        <w:rPr>
          <w:rFonts w:ascii="Verdana" w:hAnsi="Verdana" w:cs="Arial"/>
          <w:sz w:val="20"/>
          <w:szCs w:val="20"/>
        </w:rPr>
        <w:t xml:space="preserve">terminie do </w:t>
      </w:r>
      <w:r w:rsidR="00EF1CAE">
        <w:rPr>
          <w:rFonts w:ascii="Verdana" w:hAnsi="Verdana" w:cs="Arial"/>
          <w:sz w:val="20"/>
          <w:szCs w:val="20"/>
        </w:rPr>
        <w:t>5</w:t>
      </w:r>
      <w:r w:rsidRPr="000C3E5E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dni od dnia podpisania niniejszej umowy.</w:t>
      </w:r>
    </w:p>
    <w:p w14:paraId="129618E1" w14:textId="28187591" w:rsidR="00673C5E" w:rsidRPr="000C3E5E" w:rsidRDefault="00673C5E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Przedstawienie harmonogramu prac i wybranej metody badania </w:t>
      </w:r>
    </w:p>
    <w:p w14:paraId="5CB7FCF2" w14:textId="77777777" w:rsidR="0028777A" w:rsidRPr="000C3E5E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Zabezpieczenie terenu robót z zachowaniem najwyższej staranności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i uwzględnieniem specyfiki obiektu oraz jego przeznaczenia.</w:t>
      </w:r>
    </w:p>
    <w:p w14:paraId="196FAD6D" w14:textId="77777777" w:rsidR="0028777A" w:rsidRPr="000C3E5E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Wykonanie robót w terminie określonym w §2 umowy.</w:t>
      </w:r>
    </w:p>
    <w:p w14:paraId="6C5CFC72" w14:textId="46DDD7FA" w:rsidR="0028777A" w:rsidRPr="00516561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Wykonywanie robót zgodnie z aktualnymi zasadami wiedzy technicznej, obowiązującymi przepisami prawa i ustalonymi zwyczajami.</w:t>
      </w:r>
    </w:p>
    <w:p w14:paraId="47B36597" w14:textId="72671CC9" w:rsidR="00516561" w:rsidRPr="000C3E5E" w:rsidRDefault="00516561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85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Każdorazowe zawiadomienia Zamawiającego o terminach prowadzonych odbiorów częściowych/końcowego, prowadzonych prób szczelności i zlokalizowaniu nieszczelności przyłącza za pośrednictwem poczty elektronicznej (email) wymienionych w § 7 ust. 2 Umowy.</w:t>
      </w:r>
    </w:p>
    <w:p w14:paraId="464D970D" w14:textId="77777777" w:rsidR="0028777A" w:rsidRPr="000C3E5E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851" w:hanging="567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Dostarczenie materiałów (fabrycznie nowych, niepochodzących z rozbiórki) oraz posiadanie maszyn, narzędzi i urządzeń koniecznych do realizacji niniejszej umowy.</w:t>
      </w:r>
    </w:p>
    <w:p w14:paraId="29A8AE75" w14:textId="77777777" w:rsidR="0028777A" w:rsidRPr="000C3E5E" w:rsidRDefault="0028777A" w:rsidP="0028777A">
      <w:pPr>
        <w:numPr>
          <w:ilvl w:val="0"/>
          <w:numId w:val="2"/>
        </w:numPr>
        <w:tabs>
          <w:tab w:val="clear" w:pos="708"/>
          <w:tab w:val="left" w:pos="709"/>
          <w:tab w:val="left" w:pos="851"/>
        </w:tabs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lastRenderedPageBreak/>
        <w:t xml:space="preserve">Bezwzględne przestrzeganie przepisów </w:t>
      </w:r>
      <w:r w:rsidRPr="000C3E5E">
        <w:rPr>
          <w:rFonts w:ascii="Verdana" w:hAnsi="Verdana" w:cs="Arial"/>
          <w:sz w:val="20"/>
          <w:szCs w:val="20"/>
        </w:rPr>
        <w:t xml:space="preserve">bhp i p.poż. </w:t>
      </w:r>
    </w:p>
    <w:p w14:paraId="47398516" w14:textId="77777777" w:rsidR="0028777A" w:rsidRPr="000C3E5E" w:rsidRDefault="0028777A" w:rsidP="00294B52">
      <w:pPr>
        <w:numPr>
          <w:ilvl w:val="0"/>
          <w:numId w:val="2"/>
        </w:numPr>
        <w:tabs>
          <w:tab w:val="clear" w:pos="708"/>
          <w:tab w:val="num" w:pos="851"/>
        </w:tabs>
        <w:suppressAutoHyphens w:val="0"/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eastAsia="Arial" w:hAnsi="Verdana" w:cs="Arial"/>
          <w:sz w:val="20"/>
          <w:szCs w:val="20"/>
        </w:rPr>
        <w:t xml:space="preserve">Skompletowanie i przedstawienie Zamawiającemu dokumentów pozwalających </w:t>
      </w:r>
      <w:r w:rsidRPr="000C3E5E">
        <w:rPr>
          <w:rFonts w:ascii="Verdana" w:eastAsia="Arial" w:hAnsi="Verdana" w:cs="Arial"/>
          <w:sz w:val="20"/>
          <w:szCs w:val="20"/>
        </w:rPr>
        <w:br/>
        <w:t xml:space="preserve"> </w:t>
      </w:r>
      <w:r w:rsidRPr="000C3E5E">
        <w:rPr>
          <w:rFonts w:ascii="Verdana" w:eastAsia="Arial" w:hAnsi="Verdana" w:cs="Arial"/>
          <w:sz w:val="20"/>
          <w:szCs w:val="20"/>
        </w:rPr>
        <w:tab/>
        <w:t>na ocenę prawidłowego wykonania robót i ich odbiór.</w:t>
      </w:r>
    </w:p>
    <w:p w14:paraId="04B37AE2" w14:textId="77777777" w:rsidR="0028777A" w:rsidRPr="000C3E5E" w:rsidRDefault="0028777A" w:rsidP="006715F8">
      <w:pPr>
        <w:numPr>
          <w:ilvl w:val="0"/>
          <w:numId w:val="2"/>
        </w:numPr>
        <w:tabs>
          <w:tab w:val="clear" w:pos="708"/>
          <w:tab w:val="left" w:pos="851"/>
        </w:tabs>
        <w:suppressAutoHyphens w:val="0"/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eastAsia="Arial" w:hAnsi="Verdana" w:cs="Arial"/>
          <w:sz w:val="20"/>
          <w:szCs w:val="20"/>
        </w:rPr>
        <w:t xml:space="preserve">Wykonanie i utrzymanie na własny koszt urządzeń i obiektów tymczasowych </w:t>
      </w:r>
      <w:r w:rsidRPr="000C3E5E">
        <w:rPr>
          <w:rFonts w:ascii="Verdana" w:eastAsia="Arial" w:hAnsi="Verdana" w:cs="Arial"/>
          <w:sz w:val="20"/>
          <w:szCs w:val="20"/>
        </w:rPr>
        <w:br/>
        <w:t xml:space="preserve">    na terenie budowy.</w:t>
      </w:r>
    </w:p>
    <w:p w14:paraId="747DD410" w14:textId="1BF0C948" w:rsidR="0028777A" w:rsidRPr="000C3E5E" w:rsidRDefault="0028777A" w:rsidP="0028777A">
      <w:pPr>
        <w:numPr>
          <w:ilvl w:val="0"/>
          <w:numId w:val="2"/>
        </w:numPr>
        <w:tabs>
          <w:tab w:val="left" w:pos="851"/>
        </w:tabs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Informowanie Zamawiającego na bieżąco o prob</w:t>
      </w:r>
      <w:r w:rsidR="00673C5E">
        <w:rPr>
          <w:rFonts w:ascii="Verdana" w:hAnsi="Verdana" w:cs="Arial"/>
          <w:color w:val="000000"/>
          <w:sz w:val="20"/>
          <w:szCs w:val="20"/>
        </w:rPr>
        <w:t>lemach i okolicznościach, które mogą wpłynąć na jakość robót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lub opóźnienie terminu</w:t>
      </w:r>
      <w:r w:rsidR="00673C5E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ab/>
        <w:t>wykonania robót.</w:t>
      </w:r>
    </w:p>
    <w:p w14:paraId="1A3D7136" w14:textId="2058B14B" w:rsidR="0028777A" w:rsidRPr="000C3E5E" w:rsidRDefault="0028777A" w:rsidP="006715F8">
      <w:pPr>
        <w:numPr>
          <w:ilvl w:val="0"/>
          <w:numId w:val="2"/>
        </w:numPr>
        <w:tabs>
          <w:tab w:val="clear" w:pos="708"/>
          <w:tab w:val="left" w:pos="851"/>
          <w:tab w:val="num" w:pos="993"/>
        </w:tabs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Zgłoszenie przedmiotu umowy do odbioru </w:t>
      </w:r>
      <w:r w:rsidR="003B67D0">
        <w:rPr>
          <w:rFonts w:ascii="Verdana" w:hAnsi="Verdana" w:cs="Arial"/>
          <w:color w:val="000000"/>
          <w:sz w:val="20"/>
          <w:szCs w:val="20"/>
        </w:rPr>
        <w:t xml:space="preserve">częściowego/ 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końcowego oraz uczestniczenie w czynnościach odbioru i zapewnienie usunięcia stwierdzonych wad, zgodnie </w:t>
      </w:r>
      <w:r w:rsidRPr="000C3E5E">
        <w:rPr>
          <w:rFonts w:ascii="Verdana" w:hAnsi="Verdana" w:cs="Arial"/>
          <w:color w:val="000000"/>
          <w:sz w:val="20"/>
          <w:szCs w:val="20"/>
        </w:rPr>
        <w:tab/>
        <w:t>z postanowieniami § 5 umowy.</w:t>
      </w:r>
    </w:p>
    <w:p w14:paraId="422CE0C9" w14:textId="7718589E" w:rsidR="0028777A" w:rsidRPr="000C3E5E" w:rsidRDefault="00E90B58" w:rsidP="00E90B58">
      <w:pPr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3.</w:t>
      </w:r>
      <w:r w:rsidR="006715F8">
        <w:rPr>
          <w:rFonts w:ascii="Verdana" w:hAnsi="Verdana" w:cs="Arial"/>
          <w:color w:val="000000"/>
          <w:sz w:val="20"/>
          <w:szCs w:val="20"/>
        </w:rPr>
        <w:t xml:space="preserve">  </w:t>
      </w:r>
      <w:r w:rsidR="0028777A" w:rsidRPr="000C3E5E">
        <w:rPr>
          <w:rFonts w:ascii="Verdana" w:hAnsi="Verdana" w:cs="Arial"/>
          <w:color w:val="000000"/>
          <w:sz w:val="20"/>
          <w:szCs w:val="20"/>
        </w:rPr>
        <w:t xml:space="preserve">Wykonawca ponosi wyłączną odpowiedzialność za wszelkie szkody będące następstwem niewykonania lub nienależytego wykonania przedmiotu umowy </w:t>
      </w:r>
      <w:r w:rsidR="0028777A" w:rsidRPr="000C3E5E">
        <w:rPr>
          <w:rFonts w:ascii="Verdana" w:hAnsi="Verdana" w:cs="Arial"/>
          <w:color w:val="000000"/>
          <w:sz w:val="20"/>
          <w:szCs w:val="20"/>
        </w:rPr>
        <w:br/>
        <w:t>i zobowiązuje się pokryć je w pełnej wysokości.</w:t>
      </w:r>
    </w:p>
    <w:p w14:paraId="1063EB0A" w14:textId="77777777" w:rsidR="0028777A" w:rsidRPr="000C3E5E" w:rsidRDefault="0028777A" w:rsidP="00E90B58">
      <w:pPr>
        <w:spacing w:line="276" w:lineRule="auto"/>
        <w:rPr>
          <w:rFonts w:ascii="Verdana" w:hAnsi="Verdana" w:cs="Verdana"/>
          <w:b/>
          <w:color w:val="000000"/>
          <w:sz w:val="20"/>
          <w:szCs w:val="20"/>
        </w:rPr>
      </w:pPr>
    </w:p>
    <w:p w14:paraId="643C8B97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 xml:space="preserve"> 4</w:t>
      </w:r>
    </w:p>
    <w:p w14:paraId="01C3F919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Wynagrodzenie</w:t>
      </w:r>
    </w:p>
    <w:p w14:paraId="04C63C60" w14:textId="6B8908D2" w:rsidR="00B54183" w:rsidRDefault="0028777A" w:rsidP="0028777A">
      <w:pPr>
        <w:spacing w:before="240" w:line="276" w:lineRule="auto"/>
        <w:jc w:val="both"/>
        <w:rPr>
          <w:rFonts w:ascii="Verdana" w:hAnsi="Verdana" w:cs="Arial"/>
          <w:color w:val="0D0D0D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1.</w:t>
      </w:r>
      <w:r w:rsidR="00354BF3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D0D0D"/>
          <w:sz w:val="20"/>
          <w:szCs w:val="20"/>
        </w:rPr>
        <w:t>Wykonawcy przysługuje od Zamawiającego za wykonanie przedmiotu</w:t>
      </w:r>
      <w:r w:rsidR="00DB4AF7">
        <w:rPr>
          <w:rFonts w:ascii="Verdana" w:hAnsi="Verdana" w:cs="Arial"/>
          <w:color w:val="0D0D0D"/>
          <w:sz w:val="20"/>
          <w:szCs w:val="20"/>
        </w:rPr>
        <w:t xml:space="preserve"> umowy  </w:t>
      </w:r>
      <w:r w:rsidR="00B54183">
        <w:rPr>
          <w:rFonts w:ascii="Verdana" w:hAnsi="Verdana" w:cs="Arial"/>
          <w:color w:val="0D0D0D"/>
          <w:sz w:val="20"/>
          <w:szCs w:val="20"/>
        </w:rPr>
        <w:t>:</w:t>
      </w:r>
    </w:p>
    <w:p w14:paraId="2676031D" w14:textId="442FF45E" w:rsidR="00956CF2" w:rsidRDefault="00652837" w:rsidP="0028777A">
      <w:pPr>
        <w:spacing w:before="240" w:line="276" w:lineRule="auto"/>
        <w:jc w:val="both"/>
        <w:rPr>
          <w:rFonts w:ascii="Verdana" w:hAnsi="Verdana" w:cs="Arial"/>
          <w:color w:val="0D0D0D"/>
          <w:sz w:val="20"/>
          <w:szCs w:val="20"/>
        </w:rPr>
      </w:pPr>
      <w:r>
        <w:rPr>
          <w:rFonts w:ascii="Verdana" w:hAnsi="Verdana" w:cs="Arial"/>
          <w:b/>
          <w:color w:val="0D0D0D"/>
          <w:sz w:val="20"/>
          <w:szCs w:val="20"/>
        </w:rPr>
        <w:t xml:space="preserve">a) </w:t>
      </w:r>
      <w:r w:rsidR="00B54183" w:rsidRPr="00E90B58">
        <w:rPr>
          <w:rFonts w:ascii="Verdana" w:hAnsi="Verdana" w:cs="Arial"/>
          <w:b/>
          <w:color w:val="0D0D0D"/>
          <w:sz w:val="20"/>
          <w:szCs w:val="20"/>
        </w:rPr>
        <w:t>Za wykonanie Etapu 1</w:t>
      </w:r>
      <w:r w:rsidR="00956CF2" w:rsidRPr="00E90B58">
        <w:rPr>
          <w:rFonts w:ascii="Verdana" w:hAnsi="Verdana" w:cs="Arial"/>
          <w:b/>
          <w:color w:val="0D0D0D"/>
          <w:sz w:val="20"/>
          <w:szCs w:val="20"/>
        </w:rPr>
        <w:t xml:space="preserve"> </w:t>
      </w:r>
    </w:p>
    <w:p w14:paraId="5637F45F" w14:textId="33F0583E" w:rsidR="0028777A" w:rsidRPr="00E90B58" w:rsidRDefault="00956CF2" w:rsidP="0028777A">
      <w:pPr>
        <w:spacing w:before="240" w:line="276" w:lineRule="auto"/>
        <w:jc w:val="both"/>
        <w:rPr>
          <w:rFonts w:ascii="Verdana" w:hAnsi="Verdana" w:cs="Arial"/>
          <w:color w:val="0D0D0D"/>
          <w:sz w:val="20"/>
          <w:szCs w:val="20"/>
        </w:rPr>
      </w:pPr>
      <w:r>
        <w:rPr>
          <w:rFonts w:ascii="Verdana" w:hAnsi="Verdana" w:cs="Arial"/>
          <w:color w:val="0D0D0D"/>
          <w:sz w:val="20"/>
          <w:szCs w:val="20"/>
        </w:rPr>
        <w:t xml:space="preserve">wynagrodzenie ryczałtowe </w:t>
      </w:r>
      <w:r w:rsidR="00C93650">
        <w:rPr>
          <w:rFonts w:ascii="Verdana" w:hAnsi="Verdana" w:cs="Arial"/>
          <w:color w:val="0D0D0D"/>
          <w:sz w:val="20"/>
          <w:szCs w:val="20"/>
        </w:rPr>
        <w:t>ustalone w ofercie W</w:t>
      </w:r>
      <w:r w:rsidR="0028777A" w:rsidRPr="000C3E5E">
        <w:rPr>
          <w:rFonts w:ascii="Verdana" w:hAnsi="Verdana" w:cs="Arial"/>
          <w:color w:val="0D0D0D"/>
          <w:sz w:val="20"/>
          <w:szCs w:val="20"/>
        </w:rPr>
        <w:t>ykonawcy</w:t>
      </w:r>
      <w:r w:rsidR="0028777A" w:rsidRPr="000C3E5E">
        <w:rPr>
          <w:rFonts w:ascii="Verdana" w:hAnsi="Verdana" w:cs="Arial"/>
          <w:bCs/>
          <w:color w:val="0D0D0D"/>
          <w:sz w:val="20"/>
          <w:szCs w:val="20"/>
        </w:rPr>
        <w:t xml:space="preserve"> </w:t>
      </w:r>
      <w:r w:rsidR="0028777A" w:rsidRPr="000C3E5E">
        <w:rPr>
          <w:rFonts w:ascii="Verdana" w:hAnsi="Verdana" w:cs="Arial"/>
          <w:color w:val="0D0D0D"/>
          <w:sz w:val="20"/>
          <w:szCs w:val="20"/>
        </w:rPr>
        <w:t xml:space="preserve">w wysokości </w:t>
      </w:r>
      <w:r w:rsidR="0028777A" w:rsidRPr="000C3E5E">
        <w:rPr>
          <w:rFonts w:ascii="Verdana" w:hAnsi="Verdana" w:cs="Arial"/>
          <w:bCs/>
          <w:color w:val="0D0D0D"/>
          <w:sz w:val="20"/>
          <w:szCs w:val="20"/>
        </w:rPr>
        <w:t>netto</w:t>
      </w:r>
      <w:r w:rsidR="0028777A" w:rsidRPr="000C3E5E">
        <w:rPr>
          <w:rFonts w:ascii="Verdana" w:hAnsi="Verdana" w:cs="Arial"/>
          <w:bCs/>
          <w:color w:val="000000"/>
          <w:sz w:val="20"/>
          <w:szCs w:val="20"/>
        </w:rPr>
        <w:t>:</w:t>
      </w:r>
      <w:r w:rsidR="0028777A" w:rsidRPr="000C3E5E">
        <w:rPr>
          <w:rFonts w:ascii="Verdana" w:hAnsi="Verdana" w:cs="Arial"/>
          <w:b/>
          <w:bCs/>
          <w:color w:val="000000"/>
          <w:sz w:val="20"/>
          <w:szCs w:val="20"/>
        </w:rPr>
        <w:t>……………</w:t>
      </w:r>
      <w:r w:rsidR="00DB4AF7">
        <w:rPr>
          <w:rFonts w:ascii="Verdana" w:hAnsi="Verdana" w:cs="Arial"/>
          <w:b/>
          <w:bCs/>
          <w:color w:val="000000"/>
          <w:sz w:val="20"/>
          <w:szCs w:val="20"/>
        </w:rPr>
        <w:t>…………zł</w:t>
      </w:r>
    </w:p>
    <w:p w14:paraId="223AE96E" w14:textId="7EC38D03" w:rsidR="00956CF2" w:rsidRDefault="0028777A" w:rsidP="005D3981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(słownie: ……………………………………………………………………………………….</w:t>
      </w:r>
      <w:r w:rsidR="00956CF2" w:rsidRPr="00956CF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złotych …………../100)</w:t>
      </w:r>
    </w:p>
    <w:p w14:paraId="7875845C" w14:textId="2F05B330" w:rsidR="0028777A" w:rsidRPr="00956CF2" w:rsidRDefault="0028777A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plus obowiązujący na dzień podpisania umowy podatek VAT</w:t>
      </w:r>
      <w:r w:rsidRPr="000C3E5E">
        <w:rPr>
          <w:rFonts w:ascii="Verdana" w:hAnsi="Verdana" w:cs="Arial"/>
          <w:b/>
          <w:i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w wysokości 23%, co daje kwotę                                                                                                                         brutto: ………………………………………………………………………………………………………………………...</w:t>
      </w:r>
      <w:r w:rsidRPr="000C3E5E">
        <w:rPr>
          <w:rFonts w:ascii="Verdana" w:hAnsi="Verdana" w:cs="Arial"/>
          <w:bCs/>
          <w:color w:val="000000"/>
          <w:sz w:val="20"/>
          <w:szCs w:val="20"/>
        </w:rPr>
        <w:t xml:space="preserve"> zł</w:t>
      </w:r>
    </w:p>
    <w:p w14:paraId="4F63BBFA" w14:textId="77777777" w:rsidR="0028777A" w:rsidRPr="000C3E5E" w:rsidRDefault="0028777A" w:rsidP="0028777A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iCs/>
          <w:color w:val="000000"/>
          <w:sz w:val="20"/>
          <w:szCs w:val="20"/>
        </w:rPr>
        <w:t xml:space="preserve">                                                                                  </w:t>
      </w:r>
      <w:r w:rsidRPr="000C3E5E">
        <w:rPr>
          <w:rFonts w:ascii="Verdana" w:hAnsi="Verdana" w:cs="Arial"/>
          <w:color w:val="000000"/>
          <w:sz w:val="20"/>
          <w:szCs w:val="20"/>
        </w:rPr>
        <w:t>(słownie:………………………………………………………………………………………………………………………………</w:t>
      </w:r>
    </w:p>
    <w:p w14:paraId="402F37B8" w14:textId="77777777" w:rsidR="0028777A" w:rsidRPr="000C3E5E" w:rsidRDefault="0028777A" w:rsidP="0028777A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E7955C6" w14:textId="12F6AC22" w:rsidR="0028777A" w:rsidRDefault="0028777A" w:rsidP="0028777A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……………………………………………………………………………………………….….. złote ………………./100).</w:t>
      </w:r>
    </w:p>
    <w:p w14:paraId="70419DEE" w14:textId="77777777" w:rsidR="00956CF2" w:rsidRDefault="00956CF2" w:rsidP="00E90B58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59E672C1" w14:textId="2FC9353F" w:rsidR="00956CF2" w:rsidRDefault="00652837" w:rsidP="00E90B58">
      <w:pPr>
        <w:spacing w:line="276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c) </w:t>
      </w:r>
      <w:r w:rsidR="00956CF2" w:rsidRPr="00E90B58">
        <w:rPr>
          <w:rFonts w:ascii="Verdana" w:hAnsi="Verdana" w:cs="Arial"/>
          <w:b/>
          <w:color w:val="000000"/>
          <w:sz w:val="20"/>
          <w:szCs w:val="20"/>
        </w:rPr>
        <w:t xml:space="preserve">Za wykonanie </w:t>
      </w:r>
      <w:r w:rsidR="00A874D7">
        <w:rPr>
          <w:rFonts w:ascii="Verdana" w:hAnsi="Verdana" w:cs="Arial"/>
          <w:b/>
          <w:color w:val="000000"/>
          <w:sz w:val="20"/>
          <w:szCs w:val="20"/>
        </w:rPr>
        <w:t>E</w:t>
      </w:r>
      <w:r w:rsidR="00956CF2" w:rsidRPr="00E90B58">
        <w:rPr>
          <w:rFonts w:ascii="Verdana" w:hAnsi="Verdana" w:cs="Arial"/>
          <w:b/>
          <w:color w:val="000000"/>
          <w:sz w:val="20"/>
          <w:szCs w:val="20"/>
        </w:rPr>
        <w:t>tapu 2</w:t>
      </w:r>
      <w:r w:rsidR="00956CF2">
        <w:rPr>
          <w:rFonts w:ascii="Verdana" w:hAnsi="Verdana" w:cs="Arial"/>
          <w:b/>
          <w:color w:val="000000"/>
          <w:sz w:val="20"/>
          <w:szCs w:val="20"/>
        </w:rPr>
        <w:t>:</w:t>
      </w:r>
    </w:p>
    <w:p w14:paraId="5723928C" w14:textId="77777777" w:rsidR="00956CF2" w:rsidRPr="00CE29C9" w:rsidRDefault="00956CF2" w:rsidP="00956CF2">
      <w:pPr>
        <w:spacing w:before="240" w:line="276" w:lineRule="auto"/>
        <w:jc w:val="both"/>
        <w:rPr>
          <w:rFonts w:ascii="Verdana" w:hAnsi="Verdana" w:cs="Arial"/>
          <w:color w:val="0D0D0D"/>
          <w:sz w:val="20"/>
          <w:szCs w:val="20"/>
        </w:rPr>
      </w:pPr>
      <w:r>
        <w:rPr>
          <w:rFonts w:ascii="Verdana" w:hAnsi="Verdana" w:cs="Arial"/>
          <w:color w:val="0D0D0D"/>
          <w:sz w:val="20"/>
          <w:szCs w:val="20"/>
        </w:rPr>
        <w:t>wynagrodzenie ryczałtowe ustalone w ofercie W</w:t>
      </w:r>
      <w:r w:rsidRPr="000C3E5E">
        <w:rPr>
          <w:rFonts w:ascii="Verdana" w:hAnsi="Verdana" w:cs="Arial"/>
          <w:color w:val="0D0D0D"/>
          <w:sz w:val="20"/>
          <w:szCs w:val="20"/>
        </w:rPr>
        <w:t>ykonawcy</w:t>
      </w:r>
      <w:r w:rsidRPr="000C3E5E">
        <w:rPr>
          <w:rFonts w:ascii="Verdana" w:hAnsi="Verdana" w:cs="Arial"/>
          <w:bCs/>
          <w:color w:val="0D0D0D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D0D0D"/>
          <w:sz w:val="20"/>
          <w:szCs w:val="20"/>
        </w:rPr>
        <w:t xml:space="preserve">w wysokości </w:t>
      </w:r>
      <w:r w:rsidRPr="000C3E5E">
        <w:rPr>
          <w:rFonts w:ascii="Verdana" w:hAnsi="Verdana" w:cs="Arial"/>
          <w:bCs/>
          <w:color w:val="0D0D0D"/>
          <w:sz w:val="20"/>
          <w:szCs w:val="20"/>
        </w:rPr>
        <w:t>netto</w:t>
      </w:r>
      <w:r w:rsidRPr="000C3E5E">
        <w:rPr>
          <w:rFonts w:ascii="Verdana" w:hAnsi="Verdana" w:cs="Arial"/>
          <w:bCs/>
          <w:color w:val="000000"/>
          <w:sz w:val="20"/>
          <w:szCs w:val="20"/>
        </w:rPr>
        <w:t>:</w:t>
      </w:r>
      <w:r w:rsidRPr="000C3E5E">
        <w:rPr>
          <w:rFonts w:ascii="Verdana" w:hAnsi="Verdana" w:cs="Arial"/>
          <w:b/>
          <w:bCs/>
          <w:color w:val="000000"/>
          <w:sz w:val="20"/>
          <w:szCs w:val="20"/>
        </w:rPr>
        <w:t>……………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…………zł</w:t>
      </w:r>
    </w:p>
    <w:p w14:paraId="0AB9EE96" w14:textId="77777777" w:rsidR="00956CF2" w:rsidRDefault="00956CF2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(słownie: ……………………………………………………………………………………….</w:t>
      </w:r>
      <w:r w:rsidRPr="00956CF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złotych …………../100</w:t>
      </w:r>
      <w:r>
        <w:rPr>
          <w:rFonts w:ascii="Verdana" w:hAnsi="Verdana" w:cs="Arial"/>
          <w:color w:val="000000"/>
          <w:sz w:val="20"/>
          <w:szCs w:val="20"/>
        </w:rPr>
        <w:t>)</w:t>
      </w:r>
    </w:p>
    <w:p w14:paraId="1A02AF49" w14:textId="77777777" w:rsidR="00956CF2" w:rsidRPr="00956CF2" w:rsidRDefault="00956CF2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plus obowiązujący na dzień podpisania umowy podatek VAT</w:t>
      </w:r>
      <w:r w:rsidRPr="000C3E5E">
        <w:rPr>
          <w:rFonts w:ascii="Verdana" w:hAnsi="Verdana" w:cs="Arial"/>
          <w:b/>
          <w:i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w wysokości 23%, co daje kwotę                                                                                         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         </w:t>
      </w:r>
      <w:r w:rsidRPr="000C3E5E">
        <w:rPr>
          <w:rFonts w:ascii="Verdana" w:hAnsi="Verdana" w:cs="Arial"/>
          <w:color w:val="000000"/>
          <w:sz w:val="20"/>
          <w:szCs w:val="20"/>
        </w:rPr>
        <w:t>brutto: ……………………………</w:t>
      </w:r>
      <w:r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…………………………………………………………………</w:t>
      </w:r>
      <w:r w:rsidRPr="000C3E5E">
        <w:rPr>
          <w:rFonts w:ascii="Verdana" w:hAnsi="Verdana" w:cs="Arial"/>
          <w:color w:val="000000"/>
          <w:sz w:val="20"/>
          <w:szCs w:val="20"/>
        </w:rPr>
        <w:t>……...</w:t>
      </w:r>
      <w:r w:rsidRPr="000C3E5E">
        <w:rPr>
          <w:rFonts w:ascii="Verdana" w:hAnsi="Verdana" w:cs="Arial"/>
          <w:bCs/>
          <w:color w:val="000000"/>
          <w:sz w:val="20"/>
          <w:szCs w:val="20"/>
        </w:rPr>
        <w:t xml:space="preserve"> zł</w:t>
      </w:r>
    </w:p>
    <w:p w14:paraId="740B3F3C" w14:textId="77777777" w:rsidR="00956CF2" w:rsidRPr="000C3E5E" w:rsidRDefault="00956CF2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iCs/>
          <w:color w:val="000000"/>
          <w:sz w:val="20"/>
          <w:szCs w:val="20"/>
        </w:rPr>
        <w:t xml:space="preserve">                                                                                  </w:t>
      </w:r>
      <w:r w:rsidRPr="000C3E5E">
        <w:rPr>
          <w:rFonts w:ascii="Verdana" w:hAnsi="Verdana" w:cs="Arial"/>
          <w:color w:val="000000"/>
          <w:sz w:val="20"/>
          <w:szCs w:val="20"/>
        </w:rPr>
        <w:t>(słownie:………………………………………………………………………………………………………………………………</w:t>
      </w:r>
    </w:p>
    <w:p w14:paraId="6E85D815" w14:textId="77777777" w:rsidR="00956CF2" w:rsidRPr="000C3E5E" w:rsidRDefault="00956CF2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FBF7E10" w14:textId="3A16478F" w:rsidR="00956CF2" w:rsidRDefault="00956CF2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……………………………………………………………………………………………….….. złote ………………./100).</w:t>
      </w:r>
    </w:p>
    <w:p w14:paraId="7174358F" w14:textId="5257D583" w:rsidR="00652837" w:rsidRDefault="00652837" w:rsidP="00956CF2">
      <w:pPr>
        <w:spacing w:line="276" w:lineRule="auto"/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FDC7528" w14:textId="403C24AC" w:rsidR="0028777A" w:rsidRPr="00E90B58" w:rsidRDefault="00502874" w:rsidP="00E90B58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2.  </w:t>
      </w:r>
      <w:r w:rsidR="0028777A" w:rsidRPr="00E90B58">
        <w:rPr>
          <w:rFonts w:ascii="Verdana" w:hAnsi="Verdana" w:cs="Arial"/>
          <w:color w:val="000000"/>
          <w:sz w:val="20"/>
          <w:szCs w:val="20"/>
        </w:rPr>
        <w:t xml:space="preserve">Wykonawca oświadcza, że uwzględnił w swojej ofercie wszelkie koszty niezbędne        do realizacji umowy na podstawie własnych kalkulacji i szacunków oraz </w:t>
      </w:r>
      <w:r>
        <w:rPr>
          <w:rFonts w:ascii="Verdana" w:hAnsi="Verdana" w:cs="Arial"/>
          <w:color w:val="000000"/>
          <w:sz w:val="20"/>
          <w:szCs w:val="20"/>
        </w:rPr>
        <w:t xml:space="preserve">ewentualnej </w:t>
      </w:r>
      <w:r w:rsidR="0028777A" w:rsidRPr="00E90B58">
        <w:rPr>
          <w:rFonts w:ascii="Verdana" w:hAnsi="Verdana" w:cs="Arial"/>
          <w:color w:val="000000"/>
          <w:sz w:val="20"/>
          <w:szCs w:val="20"/>
        </w:rPr>
        <w:t>wizji lokalnej.</w:t>
      </w:r>
    </w:p>
    <w:p w14:paraId="07874C7D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C8DF96D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lastRenderedPageBreak/>
        <w:t>§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 xml:space="preserve"> 5</w:t>
      </w:r>
    </w:p>
    <w:p w14:paraId="1DA6B646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Odbiór robót</w:t>
      </w:r>
    </w:p>
    <w:p w14:paraId="1FAB4FA8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E389891" w14:textId="1B536EB2" w:rsidR="009331D1" w:rsidRPr="009331D1" w:rsidRDefault="009331D1" w:rsidP="009331D1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robót / prac został szczegółowo opisany w OPZ.</w:t>
      </w:r>
    </w:p>
    <w:p w14:paraId="0A1BAAAA" w14:textId="3A1C705D" w:rsidR="0028777A" w:rsidRPr="000C3E5E" w:rsidRDefault="0028777A" w:rsidP="0028777A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Wykonawca powiadomi Zamawiającego w formie pisemnej o gotowości wykonanych robót do odbioru</w:t>
      </w:r>
      <w:r w:rsidR="003B67D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końcowego.</w:t>
      </w:r>
    </w:p>
    <w:p w14:paraId="626EEBEF" w14:textId="077FB029" w:rsidR="0028777A" w:rsidRPr="000C3E5E" w:rsidRDefault="0028777A" w:rsidP="0028777A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Zamawiający przystąpi do odbioru końcowego w </w:t>
      </w:r>
      <w:r w:rsidRPr="000C3E5E">
        <w:rPr>
          <w:rFonts w:ascii="Verdana" w:hAnsi="Verdana" w:cs="Arial"/>
          <w:sz w:val="20"/>
          <w:szCs w:val="20"/>
        </w:rPr>
        <w:t xml:space="preserve">terminie </w:t>
      </w:r>
      <w:r w:rsidR="00475A3A">
        <w:rPr>
          <w:rFonts w:ascii="Verdana" w:hAnsi="Verdana" w:cs="Arial"/>
          <w:sz w:val="20"/>
          <w:szCs w:val="20"/>
        </w:rPr>
        <w:t>3</w:t>
      </w:r>
      <w:r w:rsidRPr="000C3E5E">
        <w:rPr>
          <w:rFonts w:ascii="Verdana" w:hAnsi="Verdana" w:cs="Arial"/>
          <w:sz w:val="20"/>
          <w:szCs w:val="20"/>
        </w:rPr>
        <w:t xml:space="preserve"> dni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roboczych od dnia otrzymania powiadomienia, zawiadamiając o tym Wykonawcę.</w:t>
      </w:r>
    </w:p>
    <w:p w14:paraId="545E2828" w14:textId="77777777" w:rsidR="0028777A" w:rsidRPr="000C3E5E" w:rsidRDefault="0028777A" w:rsidP="0028777A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Datę odbioru końcowego będzie stanowił dzień zakończenia czynności odbioru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i podpisania protokołu odbioru końcowego bez uwag.</w:t>
      </w:r>
    </w:p>
    <w:p w14:paraId="5DA41E4F" w14:textId="6851ABD6" w:rsidR="0028777A" w:rsidRPr="009331D1" w:rsidRDefault="003B67D0" w:rsidP="009331D1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9331D1">
        <w:rPr>
          <w:rFonts w:ascii="Verdana" w:hAnsi="Verdana" w:cs="Verdana"/>
          <w:b/>
          <w:color w:val="000000"/>
          <w:sz w:val="20"/>
          <w:szCs w:val="20"/>
        </w:rPr>
        <w:br/>
      </w:r>
      <w:r w:rsidR="0028777A" w:rsidRPr="009331D1">
        <w:rPr>
          <w:rFonts w:ascii="Verdana" w:hAnsi="Verdana" w:cs="Verdana"/>
          <w:b/>
          <w:color w:val="000000"/>
          <w:sz w:val="20"/>
          <w:szCs w:val="20"/>
        </w:rPr>
        <w:t>§</w:t>
      </w:r>
      <w:r w:rsidR="0028777A" w:rsidRPr="009331D1">
        <w:rPr>
          <w:rFonts w:ascii="Verdana" w:hAnsi="Verdana" w:cs="Arial"/>
          <w:b/>
          <w:color w:val="000000"/>
          <w:sz w:val="20"/>
          <w:szCs w:val="20"/>
        </w:rPr>
        <w:t xml:space="preserve"> 6</w:t>
      </w:r>
    </w:p>
    <w:p w14:paraId="7C2B98B5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Płatność</w:t>
      </w:r>
    </w:p>
    <w:p w14:paraId="2F8E5A0E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321A022" w14:textId="77777777" w:rsidR="0028777A" w:rsidRPr="000C3E5E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Podstawą do wystawienia faktury będzie protokół odbioru końcowego podpisany przez Zamawiającego bez uwag. </w:t>
      </w:r>
    </w:p>
    <w:p w14:paraId="48081108" w14:textId="77777777" w:rsidR="00652837" w:rsidRPr="009754B9" w:rsidRDefault="0028777A" w:rsidP="00E90B5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90B58">
        <w:rPr>
          <w:rFonts w:ascii="Verdana" w:hAnsi="Verdana" w:cs="Arial"/>
          <w:sz w:val="20"/>
          <w:szCs w:val="20"/>
        </w:rPr>
        <w:t xml:space="preserve">Wynagrodzenie za realizację przedmiotu umowy będzie płatne jednorazowo                      po wykonaniu przedmiotu umowy na podstawie wystawionej przez Wykonawcę faktury. </w:t>
      </w:r>
      <w:r w:rsidR="00652837" w:rsidRPr="00E90B58">
        <w:rPr>
          <w:rFonts w:ascii="Verdana" w:hAnsi="Verdana" w:cs="Arial"/>
          <w:sz w:val="20"/>
          <w:szCs w:val="20"/>
        </w:rPr>
        <w:t>Zamawiający nie przewiduje płatności częściowych za wykonanie poszczególnych etapów.</w:t>
      </w:r>
    </w:p>
    <w:p w14:paraId="723C17D9" w14:textId="780E1AE2" w:rsidR="00652837" w:rsidRPr="00E90B58" w:rsidRDefault="00652837" w:rsidP="009754B9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90B58">
        <w:rPr>
          <w:rFonts w:ascii="Verdana" w:hAnsi="Verdana" w:cs="Arial"/>
          <w:sz w:val="20"/>
          <w:szCs w:val="20"/>
        </w:rPr>
        <w:t xml:space="preserve">Wypłata wynagrodzenia za wykonanie etapu </w:t>
      </w:r>
      <w:r w:rsidR="00216D91" w:rsidRPr="00E90B58">
        <w:rPr>
          <w:rFonts w:ascii="Verdana" w:hAnsi="Verdana" w:cs="Arial"/>
          <w:sz w:val="20"/>
          <w:szCs w:val="20"/>
        </w:rPr>
        <w:t xml:space="preserve">I </w:t>
      </w:r>
      <w:r w:rsidRPr="00E90B58">
        <w:rPr>
          <w:rFonts w:ascii="Verdana" w:hAnsi="Verdana" w:cs="Arial"/>
          <w:sz w:val="20"/>
          <w:szCs w:val="20"/>
        </w:rPr>
        <w:t xml:space="preserve"> przy braku wykrycia awarii przyłącza wodociągowego nastąpi po podpisaniu protokołu odbioru końcowego robót. </w:t>
      </w:r>
    </w:p>
    <w:p w14:paraId="3E3A8AF5" w14:textId="77777777" w:rsidR="0028777A" w:rsidRPr="009754B9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90B58">
        <w:rPr>
          <w:rFonts w:ascii="Verdana" w:hAnsi="Verdana" w:cs="Arial"/>
          <w:sz w:val="20"/>
          <w:szCs w:val="20"/>
        </w:rPr>
        <w:t xml:space="preserve">Należności wynikające z faktury będzie płatne przelewem na konto Wykonawcy </w:t>
      </w:r>
    </w:p>
    <w:p w14:paraId="66F1A641" w14:textId="77777777" w:rsidR="0028777A" w:rsidRPr="000C3E5E" w:rsidRDefault="0028777A" w:rsidP="0028777A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12"/>
          <w:szCs w:val="12"/>
        </w:rPr>
        <w:br/>
      </w:r>
      <w:r w:rsidRPr="000C3E5E">
        <w:rPr>
          <w:rFonts w:ascii="Verdana" w:hAnsi="Verdana" w:cs="Arial"/>
          <w:color w:val="000000"/>
          <w:sz w:val="20"/>
          <w:szCs w:val="20"/>
        </w:rPr>
        <w:t>o nr………………………………………………………………………………………………………………….. w te</w:t>
      </w:r>
      <w:r w:rsidR="00E63B96">
        <w:rPr>
          <w:rFonts w:ascii="Verdana" w:hAnsi="Verdana" w:cs="Arial"/>
          <w:color w:val="000000"/>
          <w:sz w:val="20"/>
          <w:szCs w:val="20"/>
        </w:rPr>
        <w:t>rminie 21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dni od daty otrzymania przez Zamawiającego prawidłowo wystawionej faktury. </w:t>
      </w:r>
    </w:p>
    <w:p w14:paraId="5F83EFDE" w14:textId="77777777" w:rsidR="0028777A" w:rsidRPr="000C3E5E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Za datę dokonania płatności uważa się datę obciążenia rachunku Zamawiającego. .</w:t>
      </w:r>
    </w:p>
    <w:p w14:paraId="6395F2D6" w14:textId="77777777" w:rsidR="0028777A" w:rsidRPr="000C3E5E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Verdana"/>
          <w:color w:val="000000"/>
          <w:sz w:val="20"/>
          <w:szCs w:val="20"/>
        </w:rPr>
        <w:t>Faktura będzie wystawiona przez Wykonawcę w złotych polskich na adres: Generalna Dyrekcja Dróg Krajowych i Autostrad Oddział w Zielonej Górze, ul. Bohaterów Westerplatte  31, 65-950 Zielona Góra (NIP: 929-011-65-88)</w:t>
      </w:r>
    </w:p>
    <w:p w14:paraId="0A91D7C2" w14:textId="77777777" w:rsidR="0028777A" w:rsidRPr="000C3E5E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Verdana"/>
          <w:color w:val="000000"/>
          <w:sz w:val="20"/>
          <w:szCs w:val="20"/>
        </w:rPr>
        <w:t>Zmiana rachunku bankowego, na który ma nastąpić płatność z tytułu realizowanej umowy następuje przez pisemne zawiadomienie Zamawiającego i nie wymaga zmiany treści umowy. W przypadku niepowiadomienia Zamawiającego o zmianie numeru rachunku bankowego należność przekazana na dotychczasowy rachunek uważana będzie za skuteczną.</w:t>
      </w:r>
    </w:p>
    <w:p w14:paraId="180EE30E" w14:textId="77777777" w:rsidR="0028777A" w:rsidRPr="000C3E5E" w:rsidRDefault="0028777A" w:rsidP="0028777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Verdana"/>
          <w:color w:val="000000"/>
          <w:sz w:val="20"/>
          <w:szCs w:val="20"/>
        </w:rPr>
        <w:t>Pismo informujące Zamawiającego o zmianie rachunku bankowego, na który ma być dokonana płatność z tytułu niniejszej umowy powinno być podpisane przez osoby prawnie umocowane do składania oświadczeń w imieniu Wykonawcy. Do pisma powinny być załączone stosowane dowody uwierzytelniające umocowanie oraz dokonane zmiany.</w:t>
      </w:r>
    </w:p>
    <w:p w14:paraId="0E293EB2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5F56E564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 xml:space="preserve">§ 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>7</w:t>
      </w:r>
    </w:p>
    <w:p w14:paraId="23AB060C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Przedstawiciele Wykonawcy</w:t>
      </w:r>
    </w:p>
    <w:p w14:paraId="7313B03B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555CB846" w14:textId="77777777" w:rsidR="0028777A" w:rsidRPr="000C3E5E" w:rsidRDefault="0028777A" w:rsidP="0028777A">
      <w:pPr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Kierownikiem robót ze strony Wykonawcy będzie: </w:t>
      </w:r>
      <w:r w:rsidRPr="000C3E5E">
        <w:rPr>
          <w:rFonts w:ascii="Verdana" w:hAnsi="Verdana" w:cs="Arial"/>
          <w:bCs/>
          <w:color w:val="000000"/>
          <w:sz w:val="20"/>
          <w:szCs w:val="20"/>
        </w:rPr>
        <w:t>…………………………………………………………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</w:t>
      </w:r>
    </w:p>
    <w:p w14:paraId="6116448C" w14:textId="77777777" w:rsidR="0028777A" w:rsidRPr="000C3E5E" w:rsidRDefault="0028777A" w:rsidP="0028777A">
      <w:pPr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Przedstawicielem Zamawiającego będzie: </w:t>
      </w:r>
      <w:r w:rsidR="00E63B96">
        <w:rPr>
          <w:rFonts w:ascii="Verdana" w:hAnsi="Verdana" w:cs="Arial"/>
          <w:bCs/>
          <w:color w:val="000000"/>
          <w:sz w:val="20"/>
          <w:szCs w:val="20"/>
        </w:rPr>
        <w:t>Dariusz Mikołajczak</w:t>
      </w:r>
    </w:p>
    <w:p w14:paraId="2E509703" w14:textId="77777777" w:rsidR="0028777A" w:rsidRPr="00E90B58" w:rsidRDefault="00E63B96" w:rsidP="0028777A">
      <w:pPr>
        <w:tabs>
          <w:tab w:val="left" w:pos="284"/>
        </w:tabs>
        <w:spacing w:line="276" w:lineRule="auto"/>
        <w:ind w:left="720"/>
        <w:jc w:val="both"/>
        <w:rPr>
          <w:rFonts w:ascii="Verdana" w:hAnsi="Verdana" w:cs="Arial"/>
          <w:bCs/>
          <w:color w:val="000000"/>
          <w:sz w:val="20"/>
          <w:szCs w:val="20"/>
          <w:lang w:val="en-GB"/>
        </w:rPr>
      </w:pPr>
      <w:r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>tel. 882 184 728</w:t>
      </w:r>
      <w:r w:rsidR="0028777A"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 xml:space="preserve"> </w:t>
      </w:r>
      <w:r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 xml:space="preserve">  e-mail</w:t>
      </w:r>
      <w:r w:rsidR="0028777A"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>:</w:t>
      </w:r>
      <w:r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 xml:space="preserve"> </w:t>
      </w:r>
      <w:r>
        <w:fldChar w:fldCharType="begin"/>
      </w:r>
      <w:r w:rsidRPr="005334A8">
        <w:rPr>
          <w:lang w:val="en-GB"/>
          <w:rPrChange w:id="3" w:author="Przyłucka Elżbieta" w:date="2025-09-18T15:47:00Z" w16du:dateUtc="2025-09-18T13:47:00Z">
            <w:rPr/>
          </w:rPrChange>
        </w:rPr>
        <w:instrText>HYPERLINK "mailto:dmikolajczak@gddkia.gov.pl"</w:instrText>
      </w:r>
      <w:r>
        <w:fldChar w:fldCharType="separate"/>
      </w:r>
      <w:r w:rsidRPr="00E90B58">
        <w:rPr>
          <w:rStyle w:val="Hipercze"/>
          <w:rFonts w:ascii="Verdana" w:hAnsi="Verdana" w:cs="Arial"/>
          <w:bCs/>
          <w:sz w:val="20"/>
          <w:szCs w:val="20"/>
          <w:lang w:val="en-GB"/>
        </w:rPr>
        <w:t>dmikolajczak@gddkia.gov.pl</w:t>
      </w:r>
      <w:r>
        <w:rPr>
          <w:rStyle w:val="Hipercze"/>
          <w:rFonts w:ascii="Verdana" w:hAnsi="Verdana" w:cs="Arial"/>
          <w:bCs/>
          <w:sz w:val="20"/>
          <w:szCs w:val="20"/>
          <w:lang w:val="en-GB"/>
        </w:rPr>
        <w:fldChar w:fldCharType="end"/>
      </w:r>
      <w:r w:rsidRPr="00E90B58">
        <w:rPr>
          <w:rFonts w:ascii="Verdana" w:hAnsi="Verdana" w:cs="Arial"/>
          <w:bCs/>
          <w:color w:val="000000"/>
          <w:sz w:val="20"/>
          <w:szCs w:val="20"/>
          <w:lang w:val="en-GB"/>
        </w:rPr>
        <w:t xml:space="preserve"> </w:t>
      </w:r>
    </w:p>
    <w:p w14:paraId="64BE13FF" w14:textId="6CEC0771" w:rsidR="00E63B96" w:rsidRDefault="00E63B96" w:rsidP="00E63B96">
      <w:pPr>
        <w:tabs>
          <w:tab w:val="left" w:pos="284"/>
        </w:tabs>
        <w:spacing w:line="276" w:lineRule="auto"/>
        <w:ind w:left="284" w:firstLine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Inspektorem Nadzoru Zamawiającego będzie: </w:t>
      </w:r>
      <w:r w:rsidR="008722DD">
        <w:rPr>
          <w:rFonts w:ascii="Verdana" w:hAnsi="Verdana"/>
          <w:sz w:val="20"/>
          <w:szCs w:val="20"/>
        </w:rPr>
        <w:t xml:space="preserve">mgr </w:t>
      </w:r>
      <w:r>
        <w:rPr>
          <w:rFonts w:ascii="Verdana" w:hAnsi="Verdana"/>
          <w:sz w:val="20"/>
          <w:szCs w:val="20"/>
        </w:rPr>
        <w:t xml:space="preserve">inż. </w:t>
      </w:r>
      <w:r w:rsidR="008722DD">
        <w:rPr>
          <w:rFonts w:ascii="Verdana" w:hAnsi="Verdana"/>
          <w:sz w:val="20"/>
          <w:szCs w:val="20"/>
        </w:rPr>
        <w:t>Julita Chylińska-Kasza</w:t>
      </w:r>
    </w:p>
    <w:p w14:paraId="6B120988" w14:textId="5EC67AF2" w:rsidR="00E63B96" w:rsidRPr="000C3E5E" w:rsidRDefault="00E63B96" w:rsidP="00E63B96">
      <w:pPr>
        <w:tabs>
          <w:tab w:val="left" w:pos="284"/>
        </w:tabs>
        <w:spacing w:line="276" w:lineRule="auto"/>
        <w:ind w:left="284" w:firstLine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</w:t>
      </w:r>
      <w:r w:rsidR="008722DD">
        <w:rPr>
          <w:rFonts w:ascii="Verdana" w:hAnsi="Verdana"/>
          <w:sz w:val="20"/>
          <w:szCs w:val="20"/>
        </w:rPr>
        <w:t>691 780 143</w:t>
      </w:r>
      <w:r>
        <w:rPr>
          <w:rFonts w:ascii="Verdana" w:hAnsi="Verdana"/>
          <w:sz w:val="20"/>
          <w:szCs w:val="20"/>
        </w:rPr>
        <w:t xml:space="preserve">   e-mail: </w:t>
      </w:r>
      <w:hyperlink r:id="rId8" w:history="1">
        <w:r w:rsidR="008722DD" w:rsidRPr="005C4181">
          <w:rPr>
            <w:rStyle w:val="Hipercze"/>
            <w:rFonts w:ascii="Verdana" w:hAnsi="Verdana"/>
            <w:sz w:val="20"/>
            <w:szCs w:val="20"/>
          </w:rPr>
          <w:t>jchylinska-kasza@gddkia.gov.pl</w:t>
        </w:r>
      </w:hyperlink>
      <w:r>
        <w:rPr>
          <w:rFonts w:ascii="Verdana" w:hAnsi="Verdana"/>
          <w:sz w:val="20"/>
          <w:szCs w:val="20"/>
        </w:rPr>
        <w:t xml:space="preserve">   </w:t>
      </w:r>
    </w:p>
    <w:p w14:paraId="2E0495D3" w14:textId="77777777" w:rsidR="0028777A" w:rsidRPr="00F12FBC" w:rsidRDefault="0028777A" w:rsidP="00F12FBC">
      <w:pPr>
        <w:numPr>
          <w:ilvl w:val="0"/>
          <w:numId w:val="3"/>
        </w:numPr>
        <w:tabs>
          <w:tab w:val="clear" w:pos="708"/>
          <w:tab w:val="left" w:pos="284"/>
        </w:tabs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bCs/>
          <w:color w:val="000000"/>
          <w:sz w:val="20"/>
          <w:szCs w:val="20"/>
        </w:rPr>
        <w:t>Zmiana osób wskazanych w ust. 1 i 2 nie wymaga aneksu do umowy. W przypadku wprowadzenia zmiany osób wskazanych w ust. 1 i 2 strona zmieniająca poinformuje drugą stronę pisemnie na 3 dni przed wprowadzeniem zmiany.</w:t>
      </w:r>
    </w:p>
    <w:p w14:paraId="00F49D64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4346C1B8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 xml:space="preserve">§ 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>8</w:t>
      </w:r>
    </w:p>
    <w:p w14:paraId="0C82991F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Gwarancja</w:t>
      </w:r>
    </w:p>
    <w:p w14:paraId="09390113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AEADBF7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udziela Zamawiającemu gwarancji na roboty objęte niniejszą umową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na </w:t>
      </w:r>
      <w:r w:rsidRPr="000C3E5E">
        <w:rPr>
          <w:rFonts w:ascii="Verdana" w:hAnsi="Verdana" w:cs="Arial"/>
          <w:sz w:val="20"/>
          <w:szCs w:val="20"/>
        </w:rPr>
        <w:t xml:space="preserve">okres </w:t>
      </w:r>
      <w:r w:rsidR="00E63B96">
        <w:rPr>
          <w:rFonts w:ascii="Verdana" w:hAnsi="Verdana" w:cs="Arial"/>
          <w:b/>
          <w:bCs/>
          <w:sz w:val="20"/>
          <w:szCs w:val="20"/>
        </w:rPr>
        <w:t>24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miesięcy, licząc od daty skutecznego odbioru końcowego robót.</w:t>
      </w:r>
    </w:p>
    <w:p w14:paraId="4F05770F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Zamawiający zastrzega możliwość korzystania z uprawnień wynikających z rękojmi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w okresie trwania gwarancji. W razie wystąpienia wad Zamawiający zgłosi                            je Wykonawcy w terminie miesiąca od dnia ich ujawnienia, wyznaczając termin                       na ich usunięcie. </w:t>
      </w:r>
    </w:p>
    <w:p w14:paraId="1FB55CAF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Wykonawca obowiązany jest do usunięcia wad w terminie wyznaczonym przez Zamawiającego.</w:t>
      </w:r>
    </w:p>
    <w:p w14:paraId="0BB15E13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 razie nie usunięcia wad w terminie, o którym mowa w ust. 3 lub nienależytego usunięcia, Zamawiający może usunąć je samodzielnie lub może zlecić ich usunięcie podmiotom trzecim na koszt Wykonawcy, zachowując prawa wynikające z gwarancji                 i rękojmi.</w:t>
      </w:r>
    </w:p>
    <w:p w14:paraId="2E72B0BB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Minimum raz w roku przeprowadzany będzie przegląd gwarancyjny z udziałem Zamawiającego i Wykonawcy, z którego będzie sporządzony protokół. Usterki                 lub wady, ujęte w tym protokole będą usuwane na zasadach określonych w ust. 3 i 4.</w:t>
      </w:r>
    </w:p>
    <w:p w14:paraId="00F2C7C2" w14:textId="77777777" w:rsidR="0028777A" w:rsidRPr="000C3E5E" w:rsidRDefault="0028777A" w:rsidP="0028777A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Niniejsza umowa stanowi jednocześnie dokument gwarancyjny uprawniający Zamawiającego do żądania od Wykonawcy naprawy wszelkich wad fizycznych                     w przedmiocie umowy w okresie trwania gwarancji jakości. </w:t>
      </w:r>
    </w:p>
    <w:p w14:paraId="7CE61E70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32A9B09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 xml:space="preserve">§ 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>9</w:t>
      </w:r>
    </w:p>
    <w:p w14:paraId="348A8050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Kary</w:t>
      </w:r>
    </w:p>
    <w:p w14:paraId="406940F3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0ED737C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Strony zastrzegają kary umowne w następujących wypadkach i wysokościach:</w:t>
      </w:r>
    </w:p>
    <w:p w14:paraId="50742148" w14:textId="77777777" w:rsidR="0028777A" w:rsidRPr="000C3E5E" w:rsidRDefault="0028777A" w:rsidP="0028777A">
      <w:pPr>
        <w:numPr>
          <w:ilvl w:val="0"/>
          <w:numId w:val="1"/>
        </w:numPr>
        <w:tabs>
          <w:tab w:val="left" w:pos="567"/>
        </w:tabs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Wykonawca zapłaci Zamawiającemu karę umowną:</w:t>
      </w:r>
    </w:p>
    <w:p w14:paraId="122D9AB4" w14:textId="77777777" w:rsidR="0028777A" w:rsidRPr="000C3E5E" w:rsidRDefault="0028777A" w:rsidP="002877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 zwłokę w wykonaniu przedmiotu umowy - w wysokości </w:t>
      </w:r>
      <w:r w:rsidR="00C93650">
        <w:rPr>
          <w:rFonts w:ascii="Verdana" w:hAnsi="Verdana" w:cs="Arial"/>
          <w:color w:val="000000"/>
          <w:sz w:val="20"/>
          <w:szCs w:val="20"/>
        </w:rPr>
        <w:t>1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% wynagrodzenia umownego brutto określonego w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4 za każdy dzień zwłoki (termin wykonania określono w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2 niniejszej umowy),</w:t>
      </w:r>
    </w:p>
    <w:p w14:paraId="7A94B32B" w14:textId="77777777" w:rsidR="0028777A" w:rsidRPr="000C3E5E" w:rsidRDefault="0028777A" w:rsidP="002877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  zwłokę  w usunięciu wad stwierdzonych przy odbiorze lub w okresie rękojmi lub gwarancji - w wysokości </w:t>
      </w:r>
      <w:r w:rsidR="00C93650">
        <w:rPr>
          <w:rFonts w:ascii="Verdana" w:hAnsi="Verdana" w:cs="Arial"/>
          <w:color w:val="000000"/>
          <w:sz w:val="20"/>
          <w:szCs w:val="20"/>
        </w:rPr>
        <w:t>1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% wynagrodzenia umownego brutto określonego w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4 ust. za każdy dzień zwłoki liczony od dnia wyznaczonego na usunięcie wad,</w:t>
      </w:r>
    </w:p>
    <w:p w14:paraId="35AA7946" w14:textId="147C0F76" w:rsidR="0028777A" w:rsidRPr="008B43CF" w:rsidRDefault="0028777A" w:rsidP="002877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 odstąpienie od umowy z przyczyn, za które Wykonawca ponosi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odpowiedzialność - w wysokości </w:t>
      </w:r>
      <w:r w:rsidR="00C93650">
        <w:rPr>
          <w:rFonts w:ascii="Verdana" w:hAnsi="Verdana" w:cs="Arial"/>
          <w:color w:val="000000"/>
          <w:sz w:val="20"/>
          <w:szCs w:val="20"/>
        </w:rPr>
        <w:t>2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0 % wynagrodzenia umownego brutto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określonego w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4,</w:t>
      </w:r>
    </w:p>
    <w:p w14:paraId="7669E6A6" w14:textId="6F2ACF67" w:rsidR="008B43CF" w:rsidRPr="000C3E5E" w:rsidRDefault="008B43CF" w:rsidP="002877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nieprzestrzeganie warunków  formalnych umowy (np. brak zawiadomień Zamawiającego, brak harmonogramu, nie przedłożenie materiałów do zatwierdzenia itp.) 200 zł za każdy stwierdzony przypadek</w:t>
      </w:r>
    </w:p>
    <w:p w14:paraId="67FB479F" w14:textId="77777777" w:rsidR="0028777A" w:rsidRPr="000C3E5E" w:rsidRDefault="0028777A" w:rsidP="0028777A">
      <w:pPr>
        <w:numPr>
          <w:ilvl w:val="0"/>
          <w:numId w:val="1"/>
        </w:numPr>
        <w:tabs>
          <w:tab w:val="left" w:pos="567"/>
        </w:tabs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Zamawiający zapłaci Wykonawcy karę umowną za odstąpienie od umowy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ab/>
        <w:t xml:space="preserve">z przyczyn, za które Zamawiający ponosi odpowiedzialność - w wysokości </w:t>
      </w:r>
      <w:r w:rsidR="00C93650">
        <w:rPr>
          <w:rFonts w:ascii="Verdana" w:hAnsi="Verdana" w:cs="Arial"/>
          <w:color w:val="000000"/>
          <w:sz w:val="20"/>
          <w:szCs w:val="20"/>
        </w:rPr>
        <w:t>2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0%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ab/>
        <w:t xml:space="preserve">wynagrodzenia umownego brutto określonego w </w:t>
      </w:r>
      <w:r w:rsidRPr="000C3E5E">
        <w:rPr>
          <w:rFonts w:ascii="Verdana" w:hAnsi="Verdana" w:cs="Verdana"/>
          <w:color w:val="000000"/>
          <w:sz w:val="20"/>
          <w:szCs w:val="20"/>
        </w:rPr>
        <w:t>§</w:t>
      </w:r>
      <w:r w:rsidRPr="000C3E5E">
        <w:rPr>
          <w:rFonts w:ascii="Verdana" w:hAnsi="Verdana" w:cs="Arial"/>
          <w:color w:val="000000"/>
          <w:sz w:val="20"/>
          <w:szCs w:val="20"/>
        </w:rPr>
        <w:t xml:space="preserve"> 4.</w:t>
      </w:r>
    </w:p>
    <w:p w14:paraId="2DF78CC2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Za opóźnienie w zapłacie faktury VAT Zamawiający zapłaci odsetki ustawowe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za opóźnienie.</w:t>
      </w:r>
    </w:p>
    <w:p w14:paraId="0CDFBAD5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Strony zastrzegają sobie prawo do odszkodowania na zasadach ogólnych, o ile wartość faktycznie poniesionych szkód przekracza wysokość kar umownych.</w:t>
      </w:r>
    </w:p>
    <w:p w14:paraId="7E0F345F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nie może zbywać na rzecz osób trzecich wierzytelności powstałych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w wyniku realizacji niniejszej umowy ani ich obciążać.</w:t>
      </w:r>
    </w:p>
    <w:p w14:paraId="28592D27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Każde ze zobowiązań określonych w niniejszym paragrafie jest samodzielne                         i Zamawiający jest uprawniony do dochodzenia kar umownych z tytułu zaistnienia każdego ze zdarzeń wskazanych w tym postanowieniu zarówno wszystkich łącznie jak    i każdego z osobna.</w:t>
      </w:r>
    </w:p>
    <w:p w14:paraId="002608C3" w14:textId="77777777" w:rsidR="0028777A" w:rsidRPr="000C3E5E" w:rsidRDefault="0028777A" w:rsidP="0028777A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Zamawiający jest uprawniony do potrącenia należnych mu kar umownych                           z wynagrodzenia przysługującego Wykonawcy, na co Wykonawca wyraża zgodę.</w:t>
      </w:r>
    </w:p>
    <w:p w14:paraId="4E2AE147" w14:textId="77777777" w:rsidR="0028777A" w:rsidRPr="000C3E5E" w:rsidRDefault="0028777A" w:rsidP="0028777A">
      <w:pPr>
        <w:spacing w:line="276" w:lineRule="auto"/>
        <w:rPr>
          <w:rFonts w:ascii="Verdana" w:hAnsi="Verdana" w:cs="Verdana"/>
          <w:color w:val="000000"/>
          <w:sz w:val="20"/>
          <w:szCs w:val="20"/>
        </w:rPr>
      </w:pPr>
    </w:p>
    <w:p w14:paraId="5E1142B9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 xml:space="preserve">§ 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>10</w:t>
      </w:r>
    </w:p>
    <w:p w14:paraId="5739AAF1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Odstąpienie od umowy</w:t>
      </w:r>
    </w:p>
    <w:p w14:paraId="5A5FC36E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6D931AC" w14:textId="77777777" w:rsidR="0028777A" w:rsidRPr="000C3E5E" w:rsidRDefault="0028777A" w:rsidP="0028777A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Zamawiającemu przysługuje prawo odstąpienia od umowy, gdy:</w:t>
      </w:r>
    </w:p>
    <w:p w14:paraId="75535DBC" w14:textId="77777777" w:rsidR="0028777A" w:rsidRPr="000C3E5E" w:rsidRDefault="0028777A" w:rsidP="0028777A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Wystąpi istotna zmiana okoliczności powodująca, że wykonanie umowy nie leży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w interesie publicznym, czego nie można było przewidzieć w chwili zawarcia umowy,</w:t>
      </w:r>
    </w:p>
    <w:p w14:paraId="1A3FF5BA" w14:textId="77777777" w:rsidR="0028777A" w:rsidRPr="000C3E5E" w:rsidRDefault="0028777A" w:rsidP="0028777A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Wykonanie umowy stało się niemożliwe z przyczyn, za które Zamawiający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nie ponosi odpowiedzialności,</w:t>
      </w:r>
    </w:p>
    <w:p w14:paraId="22C2A0F0" w14:textId="77777777" w:rsidR="0028777A" w:rsidRPr="000C3E5E" w:rsidRDefault="0028777A" w:rsidP="0028777A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nie rozpoczął robót bez uzasadnionych przyczyn </w:t>
      </w:r>
      <w:r w:rsidR="00C93650">
        <w:rPr>
          <w:rFonts w:ascii="Verdana" w:hAnsi="Verdana" w:cs="Arial"/>
          <w:color w:val="000000"/>
          <w:sz w:val="20"/>
          <w:szCs w:val="20"/>
        </w:rPr>
        <w:t xml:space="preserve">w terminie </w:t>
      </w:r>
      <w:r w:rsidRPr="000C3E5E">
        <w:rPr>
          <w:rFonts w:ascii="Verdana" w:hAnsi="Verdana" w:cs="Arial"/>
          <w:color w:val="000000"/>
          <w:sz w:val="20"/>
          <w:szCs w:val="20"/>
        </w:rPr>
        <w:t>7</w:t>
      </w:r>
      <w:r w:rsidR="00C9365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dni od dnia przejęcia terenu robót,</w:t>
      </w:r>
    </w:p>
    <w:p w14:paraId="1FA4CBCA" w14:textId="77777777" w:rsidR="0028777A" w:rsidRPr="000C3E5E" w:rsidRDefault="0028777A" w:rsidP="0028777A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realizuje roboty przewidziane niniejszą umową w sposób różny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od opisanego w umowie i opisie przedmiotu zamówienia przekazanego przez Zamawiającego.</w:t>
      </w:r>
    </w:p>
    <w:p w14:paraId="102ACB7E" w14:textId="77777777" w:rsidR="0028777A" w:rsidRPr="000C3E5E" w:rsidRDefault="0028777A" w:rsidP="0028777A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Wykonawca przerwał realizację robót na okres dłuższy niż 7 dni i nie podjął                    ich mimo wezwania Zamawiającego w terminie wskazanym przez Zamawiającego                                     w tym wezwaniu.</w:t>
      </w:r>
    </w:p>
    <w:p w14:paraId="54CD62B6" w14:textId="77777777" w:rsidR="0028777A" w:rsidRPr="000C3E5E" w:rsidRDefault="0028777A" w:rsidP="0028777A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Odstąpienie od umowy w przypadkach określonych w ust. 1 powyżej może nastąpić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w terminie 14 dni od powzięcia przez Zamawiającego wiadomości o powyższych okolicznościach i wymaga formy pisemnej pod rygorem nieważności takiego oświadczenia.</w:t>
      </w:r>
    </w:p>
    <w:p w14:paraId="6650B3F6" w14:textId="77777777" w:rsidR="0028777A" w:rsidRPr="000C3E5E" w:rsidRDefault="0028777A" w:rsidP="0028777A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 wypadku odstąpienia od umowy Wykonawcę oraz Zamawiającego obciążają następujące obowiązki szczegółowe:</w:t>
      </w:r>
    </w:p>
    <w:p w14:paraId="4114C806" w14:textId="77777777" w:rsidR="0028777A" w:rsidRPr="000C3E5E" w:rsidRDefault="0028777A" w:rsidP="0028777A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zabezpieczy przerwane roboty w zakresie obustronnie uzgodnionym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na koszt tej strony, która odstąpiła od umowy, z wyjątkiem przypadków określonych w ust. 1 pkt 3 do 5, kiedy zabezpieczenie następuje na koszt Wykonawcy; najpóźniej w terminie 14 dni usunie z terenu budowy urządzenia zaplecza przez niego dostarczone lub wzniesione,</w:t>
      </w:r>
    </w:p>
    <w:p w14:paraId="554A57FC" w14:textId="77777777" w:rsidR="0028777A" w:rsidRPr="000C3E5E" w:rsidRDefault="0028777A" w:rsidP="0028777A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 xml:space="preserve">Wykonawca w porozumieniu z Zamawiającym sporządzi wykaz tych materiałów, konstrukcji lub urządzeń, które nie mogą być wykorzystane przez Wykonawcę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 xml:space="preserve">do realizacji innych robót nie objętych niniejszą umową, jeżeli odstąpienie </w:t>
      </w:r>
      <w:r w:rsidRPr="000C3E5E">
        <w:rPr>
          <w:rFonts w:ascii="Verdana" w:hAnsi="Verdana" w:cs="Arial"/>
          <w:color w:val="000000"/>
          <w:sz w:val="20"/>
          <w:szCs w:val="20"/>
        </w:rPr>
        <w:br/>
        <w:t>od umowy nastąpiło z przyczyn, za które nie ponosi odpowiedzialności,</w:t>
      </w:r>
    </w:p>
    <w:p w14:paraId="201E352B" w14:textId="77777777" w:rsidR="0028777A" w:rsidRPr="000C3E5E" w:rsidRDefault="0028777A" w:rsidP="0028777A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Wykonawca zgłosi Zamawiającemu odbioru roboty przerwane oraz roboty zabezpieczające, jeżeli odstąpienie od umowy nastąpiło z przyczyn, za które Wykonawca nie ponosi odpowiedzialności,</w:t>
      </w:r>
    </w:p>
    <w:p w14:paraId="41EA6533" w14:textId="742503D1" w:rsidR="0028777A" w:rsidRPr="000C3E5E" w:rsidRDefault="0028777A" w:rsidP="0028777A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 w:cs="Arial"/>
          <w:color w:val="000000"/>
          <w:sz w:val="20"/>
          <w:szCs w:val="20"/>
        </w:rPr>
        <w:t>W terminie 10 dni od daty zgłoszenia, o którym mowa w pkt. 3, Wykonawca przy udziale Zamawiającego sporządzi szczegółowy protokół inwentaryzacji robót w toku wraz z zestawieniem wartości wykonanych robót według stanu na dzień odstąpienia; protokół inwentaryzacji robót w toku bez uwag, stanowić będzie podstawę do wystawie</w:t>
      </w:r>
      <w:r w:rsidR="009A19E3">
        <w:rPr>
          <w:rFonts w:ascii="Verdana" w:hAnsi="Verdana" w:cs="Arial"/>
          <w:color w:val="000000"/>
          <w:sz w:val="20"/>
          <w:szCs w:val="20"/>
        </w:rPr>
        <w:t>nia faktury VAT przez Wykonawcę.</w:t>
      </w:r>
    </w:p>
    <w:p w14:paraId="5F89B345" w14:textId="31A35363" w:rsidR="0028777A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1C2CECA" w14:textId="77777777" w:rsidR="009A19E3" w:rsidRPr="000C3E5E" w:rsidRDefault="009A19E3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40AF4ED5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§ 1</w:t>
      </w:r>
      <w:r w:rsidR="00E63B96">
        <w:rPr>
          <w:rFonts w:ascii="Verdana" w:hAnsi="Verdana" w:cs="Arial"/>
          <w:b/>
          <w:color w:val="000000"/>
          <w:sz w:val="20"/>
          <w:szCs w:val="20"/>
        </w:rPr>
        <w:t>1</w:t>
      </w:r>
    </w:p>
    <w:p w14:paraId="20702962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0C3E5E">
        <w:rPr>
          <w:rFonts w:ascii="Verdana" w:hAnsi="Verdana" w:cs="Arial"/>
          <w:b/>
          <w:sz w:val="20"/>
          <w:szCs w:val="20"/>
        </w:rPr>
        <w:t>Ochrona danych osobowych</w:t>
      </w:r>
    </w:p>
    <w:p w14:paraId="09F04C94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62B6712D" w14:textId="77777777" w:rsidR="00F5478B" w:rsidRPr="00F5478B" w:rsidRDefault="00F5478B" w:rsidP="00E90B58">
      <w:pPr>
        <w:numPr>
          <w:ilvl w:val="0"/>
          <w:numId w:val="21"/>
        </w:numPr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F5478B">
        <w:rPr>
          <w:rFonts w:ascii="Verdana" w:eastAsia="Calibri" w:hAnsi="Verdana" w:cs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0C20BA05" w14:textId="09F3F68A" w:rsidR="00F5478B" w:rsidRPr="00F5478B" w:rsidRDefault="00F5478B" w:rsidP="00E90B58">
      <w:pPr>
        <w:numPr>
          <w:ilvl w:val="0"/>
          <w:numId w:val="21"/>
        </w:numPr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F5478B">
        <w:rPr>
          <w:rFonts w:ascii="Verdana" w:eastAsia="Calibri" w:hAnsi="Verdana" w:cs="Verdana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</w:t>
      </w:r>
      <w:r w:rsidR="008E3E1B">
        <w:rPr>
          <w:rFonts w:ascii="Verdana" w:eastAsia="Calibri" w:hAnsi="Verdana" w:cs="Verdana"/>
          <w:sz w:val="20"/>
          <w:szCs w:val="20"/>
        </w:rPr>
        <w:t>………………………………………….</w:t>
      </w:r>
      <w:r w:rsidRPr="00F5478B">
        <w:rPr>
          <w:rFonts w:ascii="Verdana" w:eastAsia="Calibri" w:hAnsi="Verdana" w:cs="Verdana"/>
          <w:sz w:val="20"/>
          <w:szCs w:val="20"/>
        </w:rPr>
        <w:t>.</w:t>
      </w:r>
    </w:p>
    <w:p w14:paraId="5E8D1028" w14:textId="77777777" w:rsidR="00F5478B" w:rsidRPr="00F5478B" w:rsidRDefault="00F5478B" w:rsidP="00E90B58">
      <w:pPr>
        <w:numPr>
          <w:ilvl w:val="0"/>
          <w:numId w:val="21"/>
        </w:numPr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F5478B">
        <w:rPr>
          <w:rFonts w:ascii="Verdana" w:eastAsia="Calibri" w:hAnsi="Verdana" w:cs="Verdana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4B1AD2A" w14:textId="77777777" w:rsidR="00F5478B" w:rsidRPr="00F5478B" w:rsidRDefault="00F5478B" w:rsidP="00E90B58">
      <w:pPr>
        <w:numPr>
          <w:ilvl w:val="0"/>
          <w:numId w:val="21"/>
        </w:numPr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F5478B">
        <w:rPr>
          <w:rFonts w:ascii="Verdana" w:eastAsia="Calibri" w:hAnsi="Verdana" w:cs="Verdana"/>
          <w:sz w:val="20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9" w:history="1">
        <w:r w:rsidRPr="00F5478B">
          <w:rPr>
            <w:rStyle w:val="Hipercze"/>
            <w:rFonts w:ascii="Verdana" w:eastAsia="Calibri" w:hAnsi="Verdana" w:cs="Verdana"/>
            <w:sz w:val="20"/>
            <w:szCs w:val="20"/>
          </w:rPr>
          <w:t>https://www.gov.pl/web/gddkia/przetwarzanie-danych-osobowych-pracownikow-wykonawcow-i-podwykonawcow</w:t>
        </w:r>
      </w:hyperlink>
      <w:r w:rsidRPr="00F5478B">
        <w:rPr>
          <w:rFonts w:ascii="Verdana" w:eastAsia="Calibri" w:hAnsi="Verdana" w:cs="Verdana"/>
          <w:sz w:val="20"/>
          <w:szCs w:val="20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0F4D0DE9" w14:textId="77777777" w:rsidR="00F5478B" w:rsidRPr="00F5478B" w:rsidRDefault="00F5478B" w:rsidP="00E90B58">
      <w:pPr>
        <w:numPr>
          <w:ilvl w:val="0"/>
          <w:numId w:val="21"/>
        </w:numPr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 w:rsidRPr="00F5478B">
        <w:rPr>
          <w:rFonts w:ascii="Verdana" w:eastAsia="Calibri" w:hAnsi="Verdana" w:cs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A1B5B78" w14:textId="77777777" w:rsidR="0028777A" w:rsidRPr="000C3E5E" w:rsidRDefault="0028777A" w:rsidP="001D7A33">
      <w:pPr>
        <w:spacing w:line="276" w:lineRule="auto"/>
        <w:rPr>
          <w:rFonts w:ascii="Verdana" w:hAnsi="Verdana" w:cs="Verdana"/>
          <w:color w:val="000000"/>
          <w:sz w:val="20"/>
          <w:szCs w:val="20"/>
        </w:rPr>
      </w:pPr>
      <w:r w:rsidRPr="000C3E5E">
        <w:rPr>
          <w:rFonts w:ascii="Verdana" w:hAnsi="Verdana" w:cs="Verdana"/>
          <w:color w:val="000000"/>
          <w:sz w:val="20"/>
          <w:szCs w:val="20"/>
        </w:rPr>
        <w:t xml:space="preserve">             </w:t>
      </w:r>
    </w:p>
    <w:p w14:paraId="2690CA6F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Verdana"/>
          <w:b/>
          <w:color w:val="000000"/>
          <w:sz w:val="20"/>
          <w:szCs w:val="20"/>
        </w:rPr>
        <w:t xml:space="preserve">§ </w:t>
      </w:r>
      <w:r w:rsidRPr="000C3E5E">
        <w:rPr>
          <w:rFonts w:ascii="Verdana" w:hAnsi="Verdana" w:cs="Arial"/>
          <w:b/>
          <w:color w:val="000000"/>
          <w:sz w:val="20"/>
          <w:szCs w:val="20"/>
        </w:rPr>
        <w:t>1</w:t>
      </w:r>
      <w:r w:rsidR="001D7A33">
        <w:rPr>
          <w:rFonts w:ascii="Verdana" w:hAnsi="Verdana" w:cs="Arial"/>
          <w:b/>
          <w:color w:val="000000"/>
          <w:sz w:val="20"/>
          <w:szCs w:val="20"/>
        </w:rPr>
        <w:t>2</w:t>
      </w:r>
    </w:p>
    <w:p w14:paraId="1BB2D4E0" w14:textId="77777777" w:rsidR="0028777A" w:rsidRPr="000C3E5E" w:rsidRDefault="0028777A" w:rsidP="0028777A">
      <w:pPr>
        <w:spacing w:line="276" w:lineRule="auto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0C3E5E">
        <w:rPr>
          <w:rFonts w:ascii="Verdana" w:hAnsi="Verdana" w:cs="Arial"/>
          <w:b/>
          <w:color w:val="000000"/>
          <w:sz w:val="20"/>
          <w:szCs w:val="20"/>
        </w:rPr>
        <w:t>Postanowienia końcowe</w:t>
      </w:r>
    </w:p>
    <w:p w14:paraId="369D52F8" w14:textId="77777777" w:rsidR="0028777A" w:rsidRPr="000C3E5E" w:rsidRDefault="0028777A" w:rsidP="0028777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C84B368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  <w:tab w:val="num" w:pos="426"/>
        </w:tabs>
        <w:spacing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>W sprawach nieuregulowanych niniejszą umową stosuje się przepisy ustawy - Prawo budowlane oraz Kodeksu Cywilnego.</w:t>
      </w:r>
    </w:p>
    <w:p w14:paraId="19E38948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</w:tabs>
        <w:spacing w:line="276" w:lineRule="auto"/>
        <w:ind w:left="478" w:hanging="485"/>
        <w:jc w:val="both"/>
        <w:rPr>
          <w:rFonts w:ascii="Verdana" w:hAnsi="Verdana" w:cs="TTE1771BD8t00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>Spory wynikłe na tle niniejszej umowy będzie rozstrzygał Sąd właściwy dla siedziby Oddziału GDDKiA w Zielonej Górze.</w:t>
      </w:r>
    </w:p>
    <w:p w14:paraId="4916433B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</w:tabs>
        <w:spacing w:line="276" w:lineRule="auto"/>
        <w:ind w:left="478" w:hanging="485"/>
        <w:jc w:val="both"/>
        <w:rPr>
          <w:rFonts w:ascii="Verdana" w:hAnsi="Verdana" w:cs="TTE1771BD8t00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>Wszelkie zmiany i uzupełnienia treści umowy wymagają dla swej ważności formy pisemnej. Zmiany rachunku bankowego, danych teleadresowych oraz formy prowadzenia działalności gospodarczej nie wymagają aneksu a jedynie pisemnego powiadomienia drugiej strony umowy.</w:t>
      </w:r>
    </w:p>
    <w:p w14:paraId="761E117C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</w:tabs>
        <w:spacing w:line="276" w:lineRule="auto"/>
        <w:ind w:left="478" w:hanging="485"/>
        <w:jc w:val="both"/>
        <w:rPr>
          <w:rFonts w:ascii="Verdana" w:hAnsi="Verdana" w:cs="TTE1771BD8t00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 xml:space="preserve">Umowę sporządzono w 2 jednobrzmiących egzemplarzach: 1 egzemplarz </w:t>
      </w:r>
      <w:r w:rsidRPr="000C3E5E">
        <w:rPr>
          <w:rFonts w:ascii="Verdana" w:hAnsi="Verdana" w:cs="TTE1771BD8t00"/>
          <w:sz w:val="20"/>
          <w:szCs w:val="20"/>
        </w:rPr>
        <w:br/>
        <w:t>dla Wykonawcy i 1 egzemplarze dla Zamawiającego.</w:t>
      </w:r>
    </w:p>
    <w:p w14:paraId="7A91C731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</w:tabs>
        <w:spacing w:line="276" w:lineRule="auto"/>
        <w:ind w:left="478" w:hanging="485"/>
        <w:jc w:val="both"/>
        <w:rPr>
          <w:rFonts w:ascii="Verdana" w:hAnsi="Verdana" w:cs="TTE1771BD8t00"/>
          <w:sz w:val="20"/>
          <w:szCs w:val="20"/>
        </w:rPr>
      </w:pPr>
      <w:r w:rsidRPr="000C3E5E">
        <w:rPr>
          <w:rFonts w:ascii="Verdana" w:hAnsi="Verdana" w:cs="TTE1771BD8t00"/>
          <w:sz w:val="20"/>
          <w:szCs w:val="20"/>
        </w:rPr>
        <w:t xml:space="preserve">Umowa zawiera </w:t>
      </w:r>
      <w:r w:rsidR="000645D1">
        <w:rPr>
          <w:rFonts w:ascii="Verdana" w:hAnsi="Verdana" w:cs="TTE1771BD8t00"/>
          <w:sz w:val="20"/>
          <w:szCs w:val="20"/>
        </w:rPr>
        <w:t>8</w:t>
      </w:r>
      <w:r w:rsidRPr="000C3E5E">
        <w:rPr>
          <w:rFonts w:ascii="Verdana" w:hAnsi="Verdana" w:cs="TTE1771BD8t00"/>
          <w:sz w:val="20"/>
          <w:szCs w:val="20"/>
        </w:rPr>
        <w:t xml:space="preserve"> stron ponumerowanych i zaparafowanych.</w:t>
      </w:r>
    </w:p>
    <w:p w14:paraId="45939A76" w14:textId="77777777" w:rsidR="0028777A" w:rsidRPr="000C3E5E" w:rsidRDefault="0028777A" w:rsidP="0028777A">
      <w:pPr>
        <w:numPr>
          <w:ilvl w:val="0"/>
          <w:numId w:val="17"/>
        </w:numPr>
        <w:tabs>
          <w:tab w:val="clear" w:pos="2340"/>
        </w:tabs>
        <w:spacing w:line="276" w:lineRule="auto"/>
        <w:ind w:left="478" w:hanging="485"/>
        <w:jc w:val="both"/>
        <w:rPr>
          <w:rFonts w:ascii="Verdana" w:hAnsi="Verdana" w:cs="TTE1771BD8t00"/>
          <w:sz w:val="20"/>
          <w:szCs w:val="20"/>
        </w:rPr>
      </w:pPr>
      <w:bookmarkStart w:id="4" w:name="_Hlk67663772"/>
      <w:r w:rsidRPr="000C3E5E">
        <w:rPr>
          <w:rFonts w:ascii="Verdana" w:hAnsi="Verdana" w:cs="TTE1771BD8t00"/>
          <w:sz w:val="20"/>
          <w:szCs w:val="20"/>
        </w:rPr>
        <w:t>Integralną część umowy stanowią załączniki:</w:t>
      </w:r>
    </w:p>
    <w:p w14:paraId="4A997DDA" w14:textId="6C678AA7" w:rsidR="0028777A" w:rsidRPr="000C3E5E" w:rsidRDefault="0028777A" w:rsidP="0028777A">
      <w:pPr>
        <w:widowControl w:val="0"/>
        <w:numPr>
          <w:ilvl w:val="0"/>
          <w:numId w:val="19"/>
        </w:numPr>
        <w:suppressAutoHyphens w:val="0"/>
        <w:spacing w:line="276" w:lineRule="auto"/>
        <w:ind w:left="658" w:hanging="357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hAnsi="Verdana"/>
          <w:sz w:val="20"/>
          <w:szCs w:val="20"/>
        </w:rPr>
        <w:t>Opis przedmiotu zamówienia</w:t>
      </w:r>
      <w:r w:rsidR="00B45C4A">
        <w:rPr>
          <w:rFonts w:ascii="Verdana" w:hAnsi="Verdana"/>
          <w:sz w:val="20"/>
          <w:szCs w:val="20"/>
        </w:rPr>
        <w:t xml:space="preserve"> wraz z załącznikami </w:t>
      </w:r>
      <w:r w:rsidRPr="000C3E5E">
        <w:rPr>
          <w:rFonts w:ascii="Verdana" w:hAnsi="Verdana"/>
          <w:sz w:val="20"/>
          <w:szCs w:val="20"/>
        </w:rPr>
        <w:t>,</w:t>
      </w:r>
    </w:p>
    <w:p w14:paraId="7D7DFDFE" w14:textId="77777777" w:rsidR="0028777A" w:rsidRPr="000C3E5E" w:rsidRDefault="0028777A" w:rsidP="0028777A">
      <w:pPr>
        <w:pStyle w:val="Akapitzlist"/>
        <w:numPr>
          <w:ilvl w:val="0"/>
          <w:numId w:val="19"/>
        </w:numPr>
        <w:suppressAutoHyphens/>
        <w:spacing w:line="276" w:lineRule="auto"/>
        <w:ind w:left="658" w:hanging="357"/>
        <w:rPr>
          <w:rFonts w:ascii="Verdana" w:hAnsi="Verdana" w:cs="Verdana"/>
          <w:sz w:val="20"/>
          <w:szCs w:val="20"/>
        </w:rPr>
      </w:pPr>
      <w:r w:rsidRPr="000C3E5E">
        <w:rPr>
          <w:rFonts w:ascii="Verdana" w:hAnsi="Verdana" w:cs="Verdana"/>
          <w:sz w:val="20"/>
          <w:szCs w:val="20"/>
        </w:rPr>
        <w:t>Oferta Wykonawcy</w:t>
      </w:r>
      <w:r w:rsidRPr="000C3E5E">
        <w:rPr>
          <w:rFonts w:ascii="Verdana" w:hAnsi="Verdana"/>
          <w:sz w:val="20"/>
          <w:szCs w:val="20"/>
        </w:rPr>
        <w:t>,</w:t>
      </w:r>
    </w:p>
    <w:p w14:paraId="6585E565" w14:textId="5343E854" w:rsidR="0028777A" w:rsidRPr="000C3E5E" w:rsidRDefault="0028777A" w:rsidP="00B45C4A">
      <w:pPr>
        <w:pStyle w:val="Akapitzlist"/>
        <w:suppressAutoHyphens/>
        <w:spacing w:line="276" w:lineRule="auto"/>
        <w:ind w:left="658"/>
        <w:rPr>
          <w:rFonts w:ascii="Verdana" w:hAnsi="Verdana" w:cs="Verdana"/>
          <w:sz w:val="20"/>
          <w:szCs w:val="20"/>
        </w:rPr>
      </w:pPr>
    </w:p>
    <w:bookmarkEnd w:id="4"/>
    <w:p w14:paraId="078684D7" w14:textId="77777777" w:rsidR="0028777A" w:rsidRPr="000C3E5E" w:rsidRDefault="0028777A" w:rsidP="00E90B58">
      <w:pPr>
        <w:spacing w:line="276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4EA2DE88" w14:textId="77777777" w:rsidR="0028777A" w:rsidRPr="000C3E5E" w:rsidRDefault="000645D1" w:rsidP="0028777A">
      <w:pPr>
        <w:spacing w:line="276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  </w:t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>Zamawiający</w:t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ab/>
        <w:t xml:space="preserve">    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  </w:t>
      </w:r>
      <w:r w:rsidR="0028777A" w:rsidRPr="000C3E5E">
        <w:rPr>
          <w:rFonts w:ascii="Verdana" w:hAnsi="Verdana" w:cs="Arial"/>
          <w:b/>
          <w:color w:val="000000"/>
          <w:sz w:val="20"/>
          <w:szCs w:val="20"/>
        </w:rPr>
        <w:t>Wykonawca</w:t>
      </w:r>
    </w:p>
    <w:p w14:paraId="593FEA9C" w14:textId="77777777" w:rsidR="0028777A" w:rsidRPr="000C3E5E" w:rsidRDefault="0028777A" w:rsidP="0028777A">
      <w:pPr>
        <w:spacing w:line="276" w:lineRule="auto"/>
        <w:ind w:left="30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04184F66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3AA9EAC" w14:textId="77777777" w:rsidR="0028777A" w:rsidRPr="000C3E5E" w:rsidRDefault="0028777A" w:rsidP="0028777A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396032D" w14:textId="77777777" w:rsidR="0028777A" w:rsidRPr="00934DD3" w:rsidRDefault="0028777A" w:rsidP="0028777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3E5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0C3E5E">
        <w:rPr>
          <w:rFonts w:ascii="Verdana" w:hAnsi="Verdana" w:cs="Arial"/>
          <w:color w:val="000000"/>
          <w:sz w:val="20"/>
          <w:szCs w:val="20"/>
        </w:rPr>
        <w:t>..................................</w:t>
      </w:r>
      <w:r w:rsidRPr="000C3E5E">
        <w:rPr>
          <w:rFonts w:ascii="Verdana" w:hAnsi="Verdana" w:cs="Arial"/>
          <w:color w:val="000000"/>
          <w:sz w:val="20"/>
          <w:szCs w:val="20"/>
        </w:rPr>
        <w:tab/>
      </w:r>
      <w:r w:rsidRPr="000C3E5E">
        <w:rPr>
          <w:rFonts w:ascii="Verdana" w:hAnsi="Verdana" w:cs="Arial"/>
          <w:color w:val="000000"/>
          <w:sz w:val="20"/>
          <w:szCs w:val="20"/>
        </w:rPr>
        <w:tab/>
      </w:r>
      <w:r w:rsidRPr="000C3E5E">
        <w:rPr>
          <w:rFonts w:ascii="Verdana" w:hAnsi="Verdana" w:cs="Arial"/>
          <w:color w:val="000000"/>
          <w:sz w:val="20"/>
          <w:szCs w:val="20"/>
        </w:rPr>
        <w:tab/>
      </w:r>
      <w:r w:rsidRPr="000C3E5E">
        <w:rPr>
          <w:rFonts w:ascii="Verdana" w:hAnsi="Verdana" w:cs="Arial"/>
          <w:color w:val="000000"/>
          <w:sz w:val="20"/>
          <w:szCs w:val="20"/>
        </w:rPr>
        <w:tab/>
        <w:t xml:space="preserve">                  .....................................</w:t>
      </w:r>
    </w:p>
    <w:p w14:paraId="1D04B542" w14:textId="77777777" w:rsidR="00E67153" w:rsidRDefault="00E67153"/>
    <w:sectPr w:rsidR="00E67153" w:rsidSect="00DB4AF7">
      <w:headerReference w:type="default" r:id="rId10"/>
      <w:footerReference w:type="default" r:id="rId11"/>
      <w:pgSz w:w="11906" w:h="16838"/>
      <w:pgMar w:top="1418" w:right="1416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93B74" w14:textId="77777777" w:rsidR="005970CE" w:rsidRDefault="005970CE">
      <w:r>
        <w:separator/>
      </w:r>
    </w:p>
  </w:endnote>
  <w:endnote w:type="continuationSeparator" w:id="0">
    <w:p w14:paraId="22322484" w14:textId="77777777" w:rsidR="005970CE" w:rsidRDefault="0059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charset w:val="EE"/>
    <w:family w:val="auto"/>
    <w:pitch w:val="variable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12942" w14:textId="4F797DB8" w:rsidR="00E07C73" w:rsidRDefault="00F5478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484D8C">
      <w:rPr>
        <w:noProof/>
      </w:rPr>
      <w:t>1</w:t>
    </w:r>
    <w:r>
      <w:fldChar w:fldCharType="end"/>
    </w:r>
  </w:p>
  <w:p w14:paraId="23C8A1C5" w14:textId="77777777" w:rsidR="00E07C73" w:rsidRDefault="00E07C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BB400" w14:textId="77777777" w:rsidR="005970CE" w:rsidRDefault="005970CE">
      <w:r>
        <w:separator/>
      </w:r>
    </w:p>
  </w:footnote>
  <w:footnote w:type="continuationSeparator" w:id="0">
    <w:p w14:paraId="58DAA6E1" w14:textId="77777777" w:rsidR="005970CE" w:rsidRDefault="0059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92C72" w14:textId="77777777" w:rsidR="00E07C73" w:rsidRDefault="0028777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624ED9" wp14:editId="0E778B2A">
              <wp:simplePos x="0" y="0"/>
              <wp:positionH relativeFrom="page">
                <wp:posOffset>6845935</wp:posOffset>
              </wp:positionH>
              <wp:positionV relativeFrom="page">
                <wp:posOffset>7608570</wp:posOffset>
              </wp:positionV>
              <wp:extent cx="523875" cy="2183130"/>
              <wp:effectExtent l="0" t="0" r="254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892A0" w14:textId="77777777" w:rsidR="00E07C73" w:rsidRPr="00934DD3" w:rsidRDefault="00E07C73">
                          <w:pPr>
                            <w:pStyle w:val="Stopka"/>
                            <w:rPr>
                              <w:rFonts w:ascii="Calibri Light" w:hAnsi="Calibri Light" w:cs="Times New Roman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624ED9" id="Prostokąt 1" o:spid="_x0000_s1026" style="position:absolute;margin-left:539.05pt;margin-top:599.1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7A4892A0" w14:textId="77777777" w:rsidR="00E07C73" w:rsidRPr="00934DD3" w:rsidRDefault="00E07C73">
                    <w:pPr>
                      <w:pStyle w:val="Stopka"/>
                      <w:rPr>
                        <w:rFonts w:ascii="Calibri Light" w:hAnsi="Calibri Light" w:cs="Times New Roman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Arial"/>
        <w:b w:val="0"/>
        <w:i w:val="0"/>
        <w:sz w:val="20"/>
        <w:szCs w:val="20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2.%1. "/>
      <w:lvlJc w:val="left"/>
      <w:pPr>
        <w:tabs>
          <w:tab w:val="num" w:pos="708"/>
        </w:tabs>
        <w:ind w:left="720" w:hanging="360"/>
      </w:pPr>
      <w:rPr>
        <w:rFonts w:ascii="Verdana" w:hAnsi="Verdana" w:cs="Verdana" w:hint="default"/>
        <w:b w:val="0"/>
        <w:i w:val="0"/>
        <w:sz w:val="20"/>
        <w:szCs w:val="20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Verdana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20"/>
    <w:lvl w:ilvl="0">
      <w:start w:val="1"/>
      <w:numFmt w:val="lowerLetter"/>
      <w:lvlText w:val="%1)"/>
      <w:lvlJc w:val="left"/>
      <w:pPr>
        <w:tabs>
          <w:tab w:val="num" w:pos="-392"/>
        </w:tabs>
        <w:ind w:left="928" w:hanging="360"/>
      </w:pPr>
      <w:rPr>
        <w:rFonts w:ascii="Verdana" w:hAnsi="Verdana" w:cs="Aria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/>
      </w:rPr>
    </w:lvl>
  </w:abstractNum>
  <w:abstractNum w:abstractNumId="5" w15:restartNumberingAfterBreak="0">
    <w:nsid w:val="00000007"/>
    <w:multiLevelType w:val="singleLevel"/>
    <w:tmpl w:val="0000000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6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Verdana"/>
      </w:rPr>
    </w:lvl>
  </w:abstractNum>
  <w:abstractNum w:abstractNumId="7" w15:restartNumberingAfterBreak="0">
    <w:nsid w:val="00000009"/>
    <w:multiLevelType w:val="singleLevel"/>
    <w:tmpl w:val="0000000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cs="Verdana"/>
      </w:rPr>
    </w:lvl>
  </w:abstractNum>
  <w:abstractNum w:abstractNumId="8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20"/>
        <w:szCs w:val="20"/>
      </w:rPr>
    </w:lvl>
  </w:abstractNum>
  <w:abstractNum w:abstractNumId="9" w15:restartNumberingAfterBreak="0">
    <w:nsid w:val="0000000B"/>
    <w:multiLevelType w:val="singleLevel"/>
    <w:tmpl w:val="0000000B"/>
    <w:lvl w:ilvl="0">
      <w:start w:val="1"/>
      <w:numFmt w:val="decimal"/>
      <w:lvlText w:val="1.%1. 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 w:val="0"/>
        <w:i w:val="0"/>
        <w:sz w:val="20"/>
        <w:u w:val="none"/>
      </w:rPr>
    </w:lvl>
  </w:abstractNum>
  <w:abstractNum w:abstractNumId="10" w15:restartNumberingAfterBreak="0">
    <w:nsid w:val="0000000C"/>
    <w:multiLevelType w:val="multilevel"/>
    <w:tmpl w:val="71B6D1B6"/>
    <w:name w:val="WW8Num3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Verdana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/>
      </w:rPr>
    </w:lvl>
  </w:abstractNum>
  <w:abstractNum w:abstractNumId="12" w15:restartNumberingAfterBreak="0">
    <w:nsid w:val="0000000E"/>
    <w:multiLevelType w:val="singleLevel"/>
    <w:tmpl w:val="0000000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20"/>
        <w:szCs w:val="20"/>
      </w:rPr>
    </w:lvl>
  </w:abstractNum>
  <w:abstractNum w:abstractNumId="13" w15:restartNumberingAfterBreak="0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Verdana"/>
      </w:rPr>
    </w:lvl>
  </w:abstractNum>
  <w:abstractNum w:abstractNumId="14" w15:restartNumberingAfterBreak="0">
    <w:nsid w:val="00000010"/>
    <w:multiLevelType w:val="multilevel"/>
    <w:tmpl w:val="00000010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49C4683C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Verdan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4C0759E"/>
    <w:multiLevelType w:val="hybridMultilevel"/>
    <w:tmpl w:val="4DA63B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20F8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Verdana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1D12DD"/>
    <w:multiLevelType w:val="hybridMultilevel"/>
    <w:tmpl w:val="BC88566E"/>
    <w:lvl w:ilvl="0" w:tplc="2488CA6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F1771"/>
    <w:multiLevelType w:val="hybridMultilevel"/>
    <w:tmpl w:val="FF66A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813C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Verdana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E836E1"/>
    <w:multiLevelType w:val="hybridMultilevel"/>
    <w:tmpl w:val="1FDED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783463">
    <w:abstractNumId w:val="0"/>
  </w:num>
  <w:num w:numId="2" w16cid:durableId="829097410">
    <w:abstractNumId w:val="1"/>
  </w:num>
  <w:num w:numId="3" w16cid:durableId="1511992550">
    <w:abstractNumId w:val="2"/>
  </w:num>
  <w:num w:numId="4" w16cid:durableId="1422406458">
    <w:abstractNumId w:val="3"/>
  </w:num>
  <w:num w:numId="5" w16cid:durableId="1757440994">
    <w:abstractNumId w:val="4"/>
  </w:num>
  <w:num w:numId="6" w16cid:durableId="1136410107">
    <w:abstractNumId w:val="5"/>
  </w:num>
  <w:num w:numId="7" w16cid:durableId="1673483594">
    <w:abstractNumId w:val="6"/>
  </w:num>
  <w:num w:numId="8" w16cid:durableId="452095035">
    <w:abstractNumId w:val="7"/>
  </w:num>
  <w:num w:numId="9" w16cid:durableId="1069113528">
    <w:abstractNumId w:val="8"/>
  </w:num>
  <w:num w:numId="10" w16cid:durableId="1898393580">
    <w:abstractNumId w:val="9"/>
  </w:num>
  <w:num w:numId="11" w16cid:durableId="1144155251">
    <w:abstractNumId w:val="10"/>
  </w:num>
  <w:num w:numId="12" w16cid:durableId="919631274">
    <w:abstractNumId w:val="11"/>
  </w:num>
  <w:num w:numId="13" w16cid:durableId="662246096">
    <w:abstractNumId w:val="12"/>
  </w:num>
  <w:num w:numId="14" w16cid:durableId="311301762">
    <w:abstractNumId w:val="13"/>
  </w:num>
  <w:num w:numId="15" w16cid:durableId="1001859793">
    <w:abstractNumId w:val="14"/>
  </w:num>
  <w:num w:numId="16" w16cid:durableId="1569027878">
    <w:abstractNumId w:val="15"/>
  </w:num>
  <w:num w:numId="17" w16cid:durableId="236746477">
    <w:abstractNumId w:val="21"/>
  </w:num>
  <w:num w:numId="18" w16cid:durableId="1123304157">
    <w:abstractNumId w:val="18"/>
  </w:num>
  <w:num w:numId="19" w16cid:durableId="383062958">
    <w:abstractNumId w:val="16"/>
  </w:num>
  <w:num w:numId="20" w16cid:durableId="1392998879">
    <w:abstractNumId w:val="19"/>
  </w:num>
  <w:num w:numId="21" w16cid:durableId="1795638764">
    <w:abstractNumId w:val="22"/>
  </w:num>
  <w:num w:numId="22" w16cid:durableId="1128627653">
    <w:abstractNumId w:val="20"/>
  </w:num>
  <w:num w:numId="23" w16cid:durableId="789977149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pel-Grzelak Aleksandra">
    <w15:presenceInfo w15:providerId="AD" w15:userId="S::akopel-grzelak@gddkia.gov.pl::7f1edee8-4dfa-421c-a31a-24e2cc606fcf"/>
  </w15:person>
  <w15:person w15:author="Przyłucka Elżbieta">
    <w15:presenceInfo w15:providerId="AD" w15:userId="S::eprzylucka@gddkia.gov.pl::2df1ca63-19d6-426a-851e-2b05b1a72a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1E"/>
    <w:rsid w:val="00021698"/>
    <w:rsid w:val="00021903"/>
    <w:rsid w:val="000645D1"/>
    <w:rsid w:val="00074EE9"/>
    <w:rsid w:val="000C422B"/>
    <w:rsid w:val="000C67C9"/>
    <w:rsid w:val="000D10DC"/>
    <w:rsid w:val="000F441A"/>
    <w:rsid w:val="000F7EAA"/>
    <w:rsid w:val="0012731B"/>
    <w:rsid w:val="00137CB3"/>
    <w:rsid w:val="00172AAE"/>
    <w:rsid w:val="00195C81"/>
    <w:rsid w:val="001C627C"/>
    <w:rsid w:val="001D070D"/>
    <w:rsid w:val="001D336E"/>
    <w:rsid w:val="001D7A33"/>
    <w:rsid w:val="00216D91"/>
    <w:rsid w:val="00235E0E"/>
    <w:rsid w:val="00265585"/>
    <w:rsid w:val="0028777A"/>
    <w:rsid w:val="00294B52"/>
    <w:rsid w:val="00297CCD"/>
    <w:rsid w:val="002C0A5C"/>
    <w:rsid w:val="002E73C1"/>
    <w:rsid w:val="002F782A"/>
    <w:rsid w:val="00300E7C"/>
    <w:rsid w:val="00303142"/>
    <w:rsid w:val="00353720"/>
    <w:rsid w:val="00354BF3"/>
    <w:rsid w:val="003764C5"/>
    <w:rsid w:val="00393357"/>
    <w:rsid w:val="003B67D0"/>
    <w:rsid w:val="00443E4E"/>
    <w:rsid w:val="00464EA8"/>
    <w:rsid w:val="00475A3A"/>
    <w:rsid w:val="00484D8C"/>
    <w:rsid w:val="00502874"/>
    <w:rsid w:val="00516561"/>
    <w:rsid w:val="00532F98"/>
    <w:rsid w:val="005334A8"/>
    <w:rsid w:val="00553069"/>
    <w:rsid w:val="00567EE5"/>
    <w:rsid w:val="00572D8E"/>
    <w:rsid w:val="005970CE"/>
    <w:rsid w:val="005C7A48"/>
    <w:rsid w:val="005D3981"/>
    <w:rsid w:val="00612890"/>
    <w:rsid w:val="00652837"/>
    <w:rsid w:val="00666358"/>
    <w:rsid w:val="006715F8"/>
    <w:rsid w:val="00673C5E"/>
    <w:rsid w:val="00722FDA"/>
    <w:rsid w:val="007B7010"/>
    <w:rsid w:val="007D421A"/>
    <w:rsid w:val="00803584"/>
    <w:rsid w:val="00863C84"/>
    <w:rsid w:val="008722DD"/>
    <w:rsid w:val="0088597F"/>
    <w:rsid w:val="008B43CF"/>
    <w:rsid w:val="008C6CF3"/>
    <w:rsid w:val="008E3E1B"/>
    <w:rsid w:val="009331D1"/>
    <w:rsid w:val="00956CF2"/>
    <w:rsid w:val="00964C8C"/>
    <w:rsid w:val="009754B9"/>
    <w:rsid w:val="00995C49"/>
    <w:rsid w:val="009A19E3"/>
    <w:rsid w:val="009E749B"/>
    <w:rsid w:val="00A64533"/>
    <w:rsid w:val="00A874D7"/>
    <w:rsid w:val="00A96BD8"/>
    <w:rsid w:val="00B009F0"/>
    <w:rsid w:val="00B20762"/>
    <w:rsid w:val="00B402D6"/>
    <w:rsid w:val="00B45C4A"/>
    <w:rsid w:val="00B54183"/>
    <w:rsid w:val="00B628CF"/>
    <w:rsid w:val="00BC5A80"/>
    <w:rsid w:val="00BE4ABE"/>
    <w:rsid w:val="00C22B23"/>
    <w:rsid w:val="00C73F7B"/>
    <w:rsid w:val="00C77B31"/>
    <w:rsid w:val="00C91C14"/>
    <w:rsid w:val="00C93650"/>
    <w:rsid w:val="00C97BA5"/>
    <w:rsid w:val="00CD4126"/>
    <w:rsid w:val="00CE28FA"/>
    <w:rsid w:val="00D75649"/>
    <w:rsid w:val="00D93E76"/>
    <w:rsid w:val="00DB4AF7"/>
    <w:rsid w:val="00DC3DF0"/>
    <w:rsid w:val="00DF634B"/>
    <w:rsid w:val="00E00B0D"/>
    <w:rsid w:val="00E07C73"/>
    <w:rsid w:val="00E3103D"/>
    <w:rsid w:val="00E535F0"/>
    <w:rsid w:val="00E63B96"/>
    <w:rsid w:val="00E67153"/>
    <w:rsid w:val="00E90B58"/>
    <w:rsid w:val="00EC3088"/>
    <w:rsid w:val="00EF1CAE"/>
    <w:rsid w:val="00F007E7"/>
    <w:rsid w:val="00F12FBC"/>
    <w:rsid w:val="00F332A6"/>
    <w:rsid w:val="00F5478B"/>
    <w:rsid w:val="00F5501E"/>
    <w:rsid w:val="00FC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6BF3"/>
  <w15:chartTrackingRefBased/>
  <w15:docId w15:val="{1B1B7F95-3175-434D-86FB-AD376563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77A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Podtytu"/>
    <w:rsid w:val="0028777A"/>
    <w:pPr>
      <w:jc w:val="center"/>
    </w:pPr>
    <w:rPr>
      <w:b/>
      <w:color w:val="000000"/>
      <w:sz w:val="28"/>
      <w:szCs w:val="20"/>
    </w:rPr>
  </w:style>
  <w:style w:type="paragraph" w:styleId="Stopka">
    <w:name w:val="footer"/>
    <w:basedOn w:val="Normalny"/>
    <w:link w:val="StopkaZnak"/>
    <w:uiPriority w:val="99"/>
    <w:rsid w:val="0028777A"/>
    <w:rPr>
      <w:sz w:val="20"/>
      <w:szCs w:val="20"/>
      <w:lang w:val="ru-RU"/>
    </w:rPr>
  </w:style>
  <w:style w:type="character" w:customStyle="1" w:styleId="StopkaZnak">
    <w:name w:val="Stopka Znak"/>
    <w:basedOn w:val="Domylnaczcionkaakapitu"/>
    <w:link w:val="Stopka"/>
    <w:uiPriority w:val="99"/>
    <w:rsid w:val="0028777A"/>
    <w:rPr>
      <w:rFonts w:ascii="Times New Roman" w:eastAsia="Times New Roman" w:hAnsi="Times New Roman" w:cs="Calibri"/>
      <w:kern w:val="1"/>
      <w:sz w:val="20"/>
      <w:szCs w:val="20"/>
      <w:lang w:val="ru-RU" w:eastAsia="zh-CN"/>
    </w:rPr>
  </w:style>
  <w:style w:type="paragraph" w:styleId="Nagwek">
    <w:name w:val="header"/>
    <w:basedOn w:val="Normalny"/>
    <w:link w:val="NagwekZnak"/>
    <w:rsid w:val="0028777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8777A"/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paragraph" w:styleId="Akapitzlist">
    <w:name w:val="List Paragraph"/>
    <w:aliases w:val="L1,Numerowanie,List Paragraph,Akapit z listą5,normalny tekst"/>
    <w:basedOn w:val="Normalny"/>
    <w:link w:val="AkapitzlistZnak"/>
    <w:uiPriority w:val="34"/>
    <w:qFormat/>
    <w:rsid w:val="0028777A"/>
    <w:pPr>
      <w:suppressAutoHyphens w:val="0"/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List Paragraph Znak,Akapit z listą5 Znak,normalny tekst Znak"/>
    <w:link w:val="Akapitzlist"/>
    <w:uiPriority w:val="34"/>
    <w:locked/>
    <w:rsid w:val="0028777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ost">
    <w:name w:val="tekst ost"/>
    <w:basedOn w:val="Normalny"/>
    <w:rsid w:val="0028777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kern w:val="0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777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8777A"/>
    <w:rPr>
      <w:rFonts w:eastAsiaTheme="minorEastAsia"/>
      <w:color w:val="5A5A5A" w:themeColor="text1" w:themeTint="A5"/>
      <w:spacing w:val="15"/>
      <w:kern w:val="1"/>
      <w:lang w:eastAsia="zh-CN"/>
    </w:rPr>
  </w:style>
  <w:style w:type="character" w:styleId="Hipercze">
    <w:name w:val="Hyperlink"/>
    <w:basedOn w:val="Domylnaczcionkaakapitu"/>
    <w:uiPriority w:val="99"/>
    <w:unhideWhenUsed/>
    <w:rsid w:val="00E63B9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2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2D6"/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1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14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1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31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314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1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1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142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3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73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73C1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3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3C1"/>
    <w:rPr>
      <w:rFonts w:ascii="Times New Roman" w:eastAsia="Times New Roman" w:hAnsi="Times New Roman" w:cs="Calibri"/>
      <w:b/>
      <w:bCs/>
      <w:kern w:val="1"/>
      <w:sz w:val="20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2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4126"/>
    <w:pPr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hylinska-kasza@gddkia.gov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77F38-14CB-48FB-9988-C4750878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2601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Mikołajczak Dariusz</dc:creator>
  <cp:keywords/>
  <dc:description/>
  <cp:lastModifiedBy>Mikołajczak Dariusz</cp:lastModifiedBy>
  <cp:revision>2</cp:revision>
  <dcterms:created xsi:type="dcterms:W3CDTF">2025-10-16T11:09:00Z</dcterms:created>
  <dcterms:modified xsi:type="dcterms:W3CDTF">2025-10-16T11:09:00Z</dcterms:modified>
</cp:coreProperties>
</file>